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91E" w:rsidRPr="00495458" w:rsidRDefault="0069291E" w:rsidP="001D03E1">
      <w:pPr>
        <w:tabs>
          <w:tab w:val="left" w:pos="1134"/>
        </w:tabs>
        <w:rPr>
          <w:b/>
          <w:caps/>
          <w:kern w:val="0"/>
          <w:sz w:val="28"/>
          <w:szCs w:val="28"/>
          <w:lang w:val="en-US" w:eastAsia="en-GB"/>
        </w:rPr>
      </w:pPr>
      <w:bookmarkStart w:id="0" w:name="_Toc519407654"/>
      <w:r>
        <w:rPr>
          <w:b/>
          <w:kern w:val="0"/>
          <w:sz w:val="28"/>
          <w:szCs w:val="28"/>
          <w:lang w:val="en-US" w:eastAsia="en-GB"/>
        </w:rPr>
        <w:t xml:space="preserve">INVESTMENT SERVICES RULES FOR </w:t>
      </w:r>
      <w:r w:rsidR="00DA0214">
        <w:rPr>
          <w:b/>
          <w:kern w:val="0"/>
          <w:sz w:val="28"/>
          <w:szCs w:val="28"/>
          <w:lang w:val="en-US" w:eastAsia="en-GB"/>
        </w:rPr>
        <w:t>ALTERNATIVE INVESTMENT FUNDS</w:t>
      </w:r>
    </w:p>
    <w:p w:rsidR="00A6042F" w:rsidRDefault="00A6042F" w:rsidP="00A6042F">
      <w:pPr>
        <w:pBdr>
          <w:bottom w:val="single" w:sz="12" w:space="1" w:color="auto"/>
        </w:pBdr>
        <w:jc w:val="left"/>
        <w:rPr>
          <w:b/>
          <w:kern w:val="0"/>
          <w:sz w:val="28"/>
          <w:szCs w:val="28"/>
          <w:lang w:val="en-US" w:eastAsia="en-GB"/>
        </w:rPr>
      </w:pPr>
    </w:p>
    <w:p w:rsidR="00DD598D" w:rsidRPr="00495458" w:rsidRDefault="00835A0E" w:rsidP="00CE269E">
      <w:pPr>
        <w:pBdr>
          <w:bottom w:val="single" w:sz="12" w:space="1" w:color="auto"/>
        </w:pBdr>
        <w:jc w:val="left"/>
        <w:rPr>
          <w:b/>
          <w:caps/>
          <w:kern w:val="0"/>
          <w:sz w:val="28"/>
          <w:szCs w:val="28"/>
          <w:lang w:val="en-US" w:eastAsia="en-GB"/>
        </w:rPr>
      </w:pPr>
      <w:r>
        <w:rPr>
          <w:b/>
          <w:caps/>
          <w:kern w:val="0"/>
          <w:sz w:val="28"/>
          <w:szCs w:val="28"/>
          <w:lang w:val="en-US" w:eastAsia="en-GB"/>
        </w:rPr>
        <w:t>PART A</w:t>
      </w:r>
      <w:r w:rsidR="00DD598D" w:rsidRPr="00495458">
        <w:rPr>
          <w:b/>
          <w:caps/>
          <w:kern w:val="0"/>
          <w:sz w:val="28"/>
          <w:szCs w:val="28"/>
          <w:lang w:val="en-US" w:eastAsia="en-GB"/>
        </w:rPr>
        <w:t>: The Application Process</w:t>
      </w:r>
    </w:p>
    <w:p w:rsidR="00DD598D" w:rsidRPr="00495458" w:rsidRDefault="00971BCC" w:rsidP="00DD598D">
      <w:pPr>
        <w:pBdr>
          <w:bottom w:val="single" w:sz="12" w:space="1" w:color="auto"/>
        </w:pBdr>
        <w:rPr>
          <w:b/>
          <w:caps/>
          <w:kern w:val="0"/>
          <w:sz w:val="28"/>
          <w:szCs w:val="28"/>
          <w:lang w:val="en-US" w:eastAsia="en-GB"/>
        </w:rPr>
      </w:pPr>
      <w:r w:rsidRPr="00495458">
        <w:rPr>
          <w:b/>
          <w:caps/>
          <w:kern w:val="0"/>
          <w:sz w:val="28"/>
          <w:szCs w:val="28"/>
          <w:lang w:val="en-US" w:eastAsia="en-GB"/>
        </w:rPr>
        <w:t xml:space="preserve"> </w:t>
      </w:r>
    </w:p>
    <w:p w:rsidR="00DD598D" w:rsidRPr="00495458" w:rsidRDefault="00DD598D" w:rsidP="00107E16">
      <w:pPr>
        <w:rPr>
          <w:b/>
        </w:rPr>
      </w:pPr>
    </w:p>
    <w:p w:rsidR="00453977" w:rsidRPr="005F050D" w:rsidRDefault="00453977" w:rsidP="007560CC">
      <w:pPr>
        <w:pStyle w:val="Heading2"/>
        <w:numPr>
          <w:ilvl w:val="0"/>
          <w:numId w:val="6"/>
        </w:numPr>
        <w:ind w:left="709" w:hanging="709"/>
        <w:rPr>
          <w:rFonts w:ascii="Times New Roman" w:hAnsi="Times New Roman"/>
          <w:smallCaps/>
          <w:sz w:val="24"/>
          <w:szCs w:val="24"/>
        </w:rPr>
      </w:pPr>
      <w:bookmarkStart w:id="1" w:name="_Toc519407655"/>
      <w:bookmarkEnd w:id="0"/>
      <w:r w:rsidRPr="005F050D">
        <w:rPr>
          <w:rFonts w:ascii="Times New Roman" w:hAnsi="Times New Roman"/>
          <w:smallCaps/>
          <w:sz w:val="24"/>
          <w:szCs w:val="24"/>
        </w:rPr>
        <w:t>Investment Services Act</w:t>
      </w:r>
      <w:r w:rsidR="00B50B60" w:rsidRPr="005F050D">
        <w:rPr>
          <w:rFonts w:ascii="Times New Roman" w:hAnsi="Times New Roman"/>
          <w:smallCaps/>
          <w:sz w:val="24"/>
          <w:szCs w:val="24"/>
        </w:rPr>
        <w:t>,</w:t>
      </w:r>
      <w:r w:rsidRPr="005F050D">
        <w:rPr>
          <w:rFonts w:ascii="Times New Roman" w:hAnsi="Times New Roman"/>
          <w:smallCaps/>
          <w:sz w:val="24"/>
          <w:szCs w:val="24"/>
        </w:rPr>
        <w:t xml:space="preserve"> 1994 (“The Act”)</w:t>
      </w:r>
      <w:bookmarkEnd w:id="1"/>
      <w:r w:rsidRPr="005F050D">
        <w:rPr>
          <w:rFonts w:ascii="Times New Roman" w:hAnsi="Times New Roman"/>
          <w:smallCaps/>
          <w:sz w:val="24"/>
          <w:szCs w:val="24"/>
        </w:rPr>
        <w:t xml:space="preserve"> </w:t>
      </w:r>
    </w:p>
    <w:p w:rsidR="00453977" w:rsidRPr="00495458" w:rsidRDefault="00453977" w:rsidP="004B6029">
      <w:pPr>
        <w:ind w:left="1080" w:hanging="1080"/>
        <w:rPr>
          <w:b/>
          <w:szCs w:val="24"/>
        </w:rPr>
      </w:pPr>
    </w:p>
    <w:p w:rsidR="00453977" w:rsidRPr="00495458" w:rsidRDefault="00453977" w:rsidP="007560CC">
      <w:pPr>
        <w:pStyle w:val="Heading3"/>
        <w:numPr>
          <w:ilvl w:val="1"/>
          <w:numId w:val="4"/>
        </w:numPr>
        <w:ind w:right="0"/>
        <w:rPr>
          <w:i/>
          <w:szCs w:val="24"/>
        </w:rPr>
      </w:pPr>
      <w:bookmarkStart w:id="2" w:name="_Toc519407656"/>
      <w:r w:rsidRPr="00495458">
        <w:rPr>
          <w:i/>
          <w:szCs w:val="24"/>
        </w:rPr>
        <w:t xml:space="preserve">Regulation of </w:t>
      </w:r>
      <w:bookmarkEnd w:id="2"/>
      <w:r w:rsidR="00DA0214">
        <w:rPr>
          <w:i/>
          <w:szCs w:val="24"/>
        </w:rPr>
        <w:t>Alternative Investment Funds</w:t>
      </w:r>
      <w:r w:rsidR="00B11813" w:rsidRPr="00495458">
        <w:rPr>
          <w:i/>
          <w:szCs w:val="24"/>
        </w:rPr>
        <w:t xml:space="preserve"> (“</w:t>
      </w:r>
      <w:r w:rsidR="00DA0214">
        <w:rPr>
          <w:i/>
          <w:szCs w:val="24"/>
        </w:rPr>
        <w:t>AIF</w:t>
      </w:r>
      <w:r w:rsidR="00B11813" w:rsidRPr="00495458">
        <w:rPr>
          <w:i/>
          <w:szCs w:val="24"/>
        </w:rPr>
        <w:t>s”)</w:t>
      </w:r>
    </w:p>
    <w:p w:rsidR="00453977" w:rsidRPr="00495458" w:rsidRDefault="00453977" w:rsidP="004B6029">
      <w:pPr>
        <w:rPr>
          <w:szCs w:val="24"/>
        </w:rPr>
      </w:pPr>
    </w:p>
    <w:p w:rsidR="00453977" w:rsidRPr="00495458" w:rsidRDefault="00453977" w:rsidP="004B6029">
      <w:pPr>
        <w:pStyle w:val="BodyText3"/>
        <w:ind w:right="0"/>
        <w:rPr>
          <w:rFonts w:ascii="Times New Roman" w:hAnsi="Times New Roman"/>
          <w:szCs w:val="24"/>
        </w:rPr>
      </w:pPr>
      <w:r w:rsidRPr="00495458">
        <w:rPr>
          <w:rFonts w:ascii="Times New Roman" w:hAnsi="Times New Roman"/>
          <w:szCs w:val="24"/>
        </w:rPr>
        <w:t xml:space="preserve">The </w:t>
      </w:r>
      <w:r w:rsidR="00094497" w:rsidRPr="00495458">
        <w:rPr>
          <w:rFonts w:ascii="Times New Roman" w:hAnsi="Times New Roman"/>
          <w:szCs w:val="24"/>
        </w:rPr>
        <w:t xml:space="preserve">Investment Services </w:t>
      </w:r>
      <w:r w:rsidRPr="00495458">
        <w:rPr>
          <w:rFonts w:ascii="Times New Roman" w:hAnsi="Times New Roman"/>
          <w:szCs w:val="24"/>
        </w:rPr>
        <w:t>Act</w:t>
      </w:r>
      <w:r w:rsidR="00094497" w:rsidRPr="00495458">
        <w:rPr>
          <w:rFonts w:ascii="Times New Roman" w:hAnsi="Times New Roman"/>
          <w:szCs w:val="24"/>
        </w:rPr>
        <w:t>, 1994</w:t>
      </w:r>
      <w:r w:rsidRPr="00495458">
        <w:rPr>
          <w:rFonts w:ascii="Times New Roman" w:hAnsi="Times New Roman"/>
          <w:szCs w:val="24"/>
        </w:rPr>
        <w:t xml:space="preserve"> </w:t>
      </w:r>
      <w:r w:rsidR="00FB1805" w:rsidRPr="00495458">
        <w:rPr>
          <w:rFonts w:ascii="Times New Roman" w:hAnsi="Times New Roman"/>
          <w:szCs w:val="24"/>
        </w:rPr>
        <w:t xml:space="preserve">(“the Act”) </w:t>
      </w:r>
      <w:r w:rsidRPr="00495458">
        <w:rPr>
          <w:rFonts w:ascii="Times New Roman" w:hAnsi="Times New Roman"/>
          <w:szCs w:val="24"/>
        </w:rPr>
        <w:t xml:space="preserve">provides the statutory basis for </w:t>
      </w:r>
      <w:r w:rsidR="009D393E" w:rsidRPr="00495458">
        <w:rPr>
          <w:rFonts w:ascii="Times New Roman" w:hAnsi="Times New Roman"/>
          <w:szCs w:val="24"/>
        </w:rPr>
        <w:t xml:space="preserve">regulating </w:t>
      </w:r>
      <w:r w:rsidR="00B32C85" w:rsidRPr="00495458">
        <w:rPr>
          <w:rFonts w:ascii="Times New Roman" w:hAnsi="Times New Roman"/>
          <w:szCs w:val="24"/>
        </w:rPr>
        <w:t>collective investment schemes</w:t>
      </w:r>
      <w:r w:rsidR="009D393E" w:rsidRPr="00495458">
        <w:rPr>
          <w:rFonts w:ascii="Times New Roman" w:hAnsi="Times New Roman"/>
          <w:szCs w:val="24"/>
        </w:rPr>
        <w:t xml:space="preserve"> constituted in or operating in or from </w:t>
      </w:r>
      <w:smartTag w:uri="urn:schemas-microsoft-com:office:smarttags" w:element="place">
        <w:smartTag w:uri="urn:schemas-microsoft-com:office:smarttags" w:element="country-region">
          <w:r w:rsidR="009D393E" w:rsidRPr="00495458">
            <w:rPr>
              <w:rFonts w:ascii="Times New Roman" w:hAnsi="Times New Roman"/>
              <w:szCs w:val="24"/>
            </w:rPr>
            <w:t>Malta</w:t>
          </w:r>
        </w:smartTag>
      </w:smartTag>
      <w:r w:rsidR="00B32C85" w:rsidRPr="00495458">
        <w:rPr>
          <w:rFonts w:ascii="Times New Roman" w:hAnsi="Times New Roman"/>
          <w:szCs w:val="24"/>
        </w:rPr>
        <w:t xml:space="preserve">. </w:t>
      </w:r>
      <w:r w:rsidR="005F050D">
        <w:rPr>
          <w:rFonts w:ascii="Times New Roman" w:hAnsi="Times New Roman"/>
          <w:szCs w:val="24"/>
        </w:rPr>
        <w:t>AIFs</w:t>
      </w:r>
      <w:r w:rsidR="00FB1805" w:rsidRPr="00495458">
        <w:rPr>
          <w:rFonts w:ascii="Times New Roman" w:hAnsi="Times New Roman"/>
          <w:szCs w:val="24"/>
        </w:rPr>
        <w:t xml:space="preserve"> are a special class of collective investment scheme</w:t>
      </w:r>
      <w:r w:rsidR="00B366AC" w:rsidRPr="00495458">
        <w:rPr>
          <w:rFonts w:ascii="Times New Roman" w:hAnsi="Times New Roman"/>
          <w:szCs w:val="24"/>
        </w:rPr>
        <w:t>s</w:t>
      </w:r>
      <w:r w:rsidR="009D393E" w:rsidRPr="00495458">
        <w:rPr>
          <w:rFonts w:ascii="Times New Roman" w:hAnsi="Times New Roman"/>
          <w:szCs w:val="24"/>
        </w:rPr>
        <w:t xml:space="preserve"> </w:t>
      </w:r>
      <w:r w:rsidR="00FB1805" w:rsidRPr="00495458">
        <w:rPr>
          <w:rFonts w:ascii="Times New Roman" w:hAnsi="Times New Roman"/>
          <w:szCs w:val="24"/>
        </w:rPr>
        <w:t>which fall within the provisions of the Act.</w:t>
      </w:r>
      <w:r w:rsidRPr="00495458">
        <w:rPr>
          <w:rFonts w:ascii="Times New Roman" w:hAnsi="Times New Roman"/>
          <w:szCs w:val="24"/>
        </w:rPr>
        <w:t xml:space="preserve"> The following sections make reference to various parts of the Act but do not attempt to reproduce it, and therefore should not be treated as a substitute for reading the Act itself.</w:t>
      </w:r>
    </w:p>
    <w:p w:rsidR="00453977" w:rsidRPr="00495458" w:rsidRDefault="00453977" w:rsidP="004B6029">
      <w:pPr>
        <w:ind w:left="1080" w:hanging="1080"/>
        <w:rPr>
          <w:b/>
          <w:szCs w:val="24"/>
        </w:rPr>
      </w:pPr>
    </w:p>
    <w:p w:rsidR="00453977" w:rsidRPr="00626ABF" w:rsidRDefault="00453977" w:rsidP="007560CC">
      <w:pPr>
        <w:pStyle w:val="Heading3"/>
        <w:numPr>
          <w:ilvl w:val="1"/>
          <w:numId w:val="4"/>
        </w:numPr>
        <w:ind w:right="0"/>
        <w:rPr>
          <w:i/>
          <w:szCs w:val="24"/>
        </w:rPr>
      </w:pPr>
      <w:bookmarkStart w:id="3" w:name="_Toc519407657"/>
      <w:r w:rsidRPr="00626ABF">
        <w:rPr>
          <w:i/>
          <w:szCs w:val="24"/>
        </w:rPr>
        <w:t>Definition</w:t>
      </w:r>
      <w:bookmarkEnd w:id="3"/>
      <w:r w:rsidR="002517B9" w:rsidRPr="00626ABF">
        <w:rPr>
          <w:i/>
          <w:szCs w:val="24"/>
        </w:rPr>
        <w:t xml:space="preserve"> of a </w:t>
      </w:r>
      <w:del w:id="4" w:author="Isabelle Agius" w:date="2016-09-20T08:46:00Z">
        <w:r w:rsidR="003C60E4" w:rsidRPr="00626ABF" w:rsidDel="00A8123D">
          <w:rPr>
            <w:i/>
            <w:szCs w:val="24"/>
          </w:rPr>
          <w:delText>C</w:delText>
        </w:r>
      </w:del>
      <w:ins w:id="5" w:author="Isabelle Agius" w:date="2016-09-20T08:46:00Z">
        <w:r w:rsidR="00A8123D">
          <w:rPr>
            <w:i/>
            <w:szCs w:val="24"/>
          </w:rPr>
          <w:t>c</w:t>
        </w:r>
      </w:ins>
      <w:r w:rsidR="003C60E4" w:rsidRPr="00626ABF">
        <w:rPr>
          <w:i/>
          <w:szCs w:val="24"/>
        </w:rPr>
        <w:t xml:space="preserve">ollective </w:t>
      </w:r>
      <w:del w:id="6" w:author="Isabelle Agius" w:date="2016-09-20T08:46:00Z">
        <w:r w:rsidR="003C60E4" w:rsidRPr="00626ABF" w:rsidDel="00A8123D">
          <w:rPr>
            <w:i/>
            <w:szCs w:val="24"/>
          </w:rPr>
          <w:delText>I</w:delText>
        </w:r>
      </w:del>
      <w:ins w:id="7" w:author="Isabelle Agius" w:date="2016-09-20T08:46:00Z">
        <w:r w:rsidR="00A8123D">
          <w:rPr>
            <w:i/>
            <w:szCs w:val="24"/>
          </w:rPr>
          <w:t>i</w:t>
        </w:r>
      </w:ins>
      <w:r w:rsidR="003C60E4" w:rsidRPr="00626ABF">
        <w:rPr>
          <w:i/>
          <w:szCs w:val="24"/>
        </w:rPr>
        <w:t xml:space="preserve">nvestment </w:t>
      </w:r>
      <w:del w:id="8" w:author="Isabelle Agius" w:date="2016-09-20T08:46:00Z">
        <w:r w:rsidR="003C60E4" w:rsidRPr="00626ABF" w:rsidDel="00A8123D">
          <w:rPr>
            <w:i/>
            <w:szCs w:val="24"/>
          </w:rPr>
          <w:delText>S</w:delText>
        </w:r>
      </w:del>
      <w:ins w:id="9" w:author="Isabelle Agius" w:date="2016-09-20T08:46:00Z">
        <w:r w:rsidR="00A8123D">
          <w:rPr>
            <w:i/>
            <w:szCs w:val="24"/>
          </w:rPr>
          <w:t>s</w:t>
        </w:r>
      </w:ins>
      <w:r w:rsidR="003C60E4" w:rsidRPr="00626ABF">
        <w:rPr>
          <w:i/>
          <w:szCs w:val="24"/>
        </w:rPr>
        <w:t>cheme</w:t>
      </w:r>
    </w:p>
    <w:p w:rsidR="00453977" w:rsidRPr="00495458" w:rsidRDefault="00453977" w:rsidP="004B6029">
      <w:pPr>
        <w:rPr>
          <w:szCs w:val="24"/>
        </w:rPr>
      </w:pPr>
    </w:p>
    <w:p w:rsidR="00453977" w:rsidRPr="00495458" w:rsidRDefault="009D393E" w:rsidP="004B6029">
      <w:pPr>
        <w:rPr>
          <w:szCs w:val="24"/>
        </w:rPr>
      </w:pPr>
      <w:r w:rsidRPr="00495458">
        <w:rPr>
          <w:szCs w:val="24"/>
        </w:rPr>
        <w:t xml:space="preserve">As indicated above, </w:t>
      </w:r>
      <w:r w:rsidR="005F050D">
        <w:rPr>
          <w:szCs w:val="24"/>
        </w:rPr>
        <w:t>AIFs</w:t>
      </w:r>
      <w:r w:rsidR="002517B9" w:rsidRPr="00495458">
        <w:rPr>
          <w:szCs w:val="24"/>
        </w:rPr>
        <w:t xml:space="preserve"> are a special class of </w:t>
      </w:r>
      <w:r w:rsidR="003101AB" w:rsidRPr="00495458">
        <w:rPr>
          <w:szCs w:val="24"/>
        </w:rPr>
        <w:t>c</w:t>
      </w:r>
      <w:r w:rsidR="002517B9" w:rsidRPr="00495458">
        <w:rPr>
          <w:szCs w:val="24"/>
        </w:rPr>
        <w:t xml:space="preserve">ollective </w:t>
      </w:r>
      <w:r w:rsidR="003101AB" w:rsidRPr="00495458">
        <w:rPr>
          <w:szCs w:val="24"/>
        </w:rPr>
        <w:t>i</w:t>
      </w:r>
      <w:r w:rsidR="002517B9" w:rsidRPr="00495458">
        <w:rPr>
          <w:szCs w:val="24"/>
        </w:rPr>
        <w:t xml:space="preserve">nvestment </w:t>
      </w:r>
      <w:r w:rsidR="003101AB" w:rsidRPr="00495458">
        <w:rPr>
          <w:szCs w:val="24"/>
        </w:rPr>
        <w:t>s</w:t>
      </w:r>
      <w:r w:rsidR="002517B9" w:rsidRPr="00495458">
        <w:rPr>
          <w:szCs w:val="24"/>
        </w:rPr>
        <w:t>cheme.</w:t>
      </w:r>
      <w:r w:rsidRPr="00495458">
        <w:rPr>
          <w:szCs w:val="24"/>
        </w:rPr>
        <w:t xml:space="preserve"> The Act defines </w:t>
      </w:r>
      <w:r w:rsidR="00453977" w:rsidRPr="00495458">
        <w:rPr>
          <w:szCs w:val="24"/>
        </w:rPr>
        <w:t>“</w:t>
      </w:r>
      <w:del w:id="10" w:author="Isabelle Agius" w:date="2016-09-20T08:47:00Z">
        <w:r w:rsidRPr="00495458" w:rsidDel="00A8123D">
          <w:rPr>
            <w:szCs w:val="24"/>
          </w:rPr>
          <w:delText>C</w:delText>
        </w:r>
      </w:del>
      <w:ins w:id="11" w:author="Isabelle Agius" w:date="2016-09-20T08:47:00Z">
        <w:r w:rsidR="00A8123D">
          <w:rPr>
            <w:szCs w:val="24"/>
          </w:rPr>
          <w:t>c</w:t>
        </w:r>
      </w:ins>
      <w:r w:rsidRPr="00495458">
        <w:rPr>
          <w:szCs w:val="24"/>
        </w:rPr>
        <w:t xml:space="preserve">ollective </w:t>
      </w:r>
      <w:del w:id="12" w:author="Isabelle Agius" w:date="2016-09-20T08:47:00Z">
        <w:r w:rsidRPr="00495458" w:rsidDel="00A8123D">
          <w:rPr>
            <w:szCs w:val="24"/>
          </w:rPr>
          <w:delText>I</w:delText>
        </w:r>
      </w:del>
      <w:ins w:id="13" w:author="Isabelle Agius" w:date="2016-09-20T08:47:00Z">
        <w:r w:rsidR="00A8123D">
          <w:rPr>
            <w:szCs w:val="24"/>
          </w:rPr>
          <w:t>i</w:t>
        </w:r>
      </w:ins>
      <w:r w:rsidRPr="00495458">
        <w:rPr>
          <w:szCs w:val="24"/>
        </w:rPr>
        <w:t xml:space="preserve">nvestment </w:t>
      </w:r>
      <w:del w:id="14" w:author="Isabelle Agius" w:date="2016-09-20T08:47:00Z">
        <w:r w:rsidRPr="00495458" w:rsidDel="00A8123D">
          <w:rPr>
            <w:szCs w:val="24"/>
          </w:rPr>
          <w:delText>S</w:delText>
        </w:r>
      </w:del>
      <w:ins w:id="15" w:author="Isabelle Agius" w:date="2016-09-20T08:47:00Z">
        <w:r w:rsidR="00A8123D">
          <w:rPr>
            <w:szCs w:val="24"/>
          </w:rPr>
          <w:t>s</w:t>
        </w:r>
      </w:ins>
      <w:r w:rsidRPr="00495458">
        <w:rPr>
          <w:szCs w:val="24"/>
        </w:rPr>
        <w:t>cheme</w:t>
      </w:r>
      <w:r w:rsidR="005A7790" w:rsidRPr="00495458">
        <w:rPr>
          <w:szCs w:val="24"/>
        </w:rPr>
        <w:t>s</w:t>
      </w:r>
      <w:r w:rsidR="00453977" w:rsidRPr="00495458">
        <w:rPr>
          <w:szCs w:val="24"/>
        </w:rPr>
        <w:t xml:space="preserve">” </w:t>
      </w:r>
      <w:r w:rsidRPr="00495458">
        <w:rPr>
          <w:szCs w:val="24"/>
        </w:rPr>
        <w:t xml:space="preserve">as </w:t>
      </w:r>
      <w:r w:rsidR="00453977" w:rsidRPr="00495458">
        <w:rPr>
          <w:szCs w:val="24"/>
        </w:rPr>
        <w:t>any scheme or arrangement which has as its object</w:t>
      </w:r>
      <w:r w:rsidR="0071788C">
        <w:rPr>
          <w:szCs w:val="24"/>
        </w:rPr>
        <w:t>,</w:t>
      </w:r>
      <w:r w:rsidR="00453977" w:rsidRPr="00495458">
        <w:rPr>
          <w:szCs w:val="24"/>
        </w:rPr>
        <w:t xml:space="preserve"> or as one of its objects</w:t>
      </w:r>
      <w:r w:rsidR="0071788C">
        <w:rPr>
          <w:szCs w:val="24"/>
        </w:rPr>
        <w:t>,</w:t>
      </w:r>
      <w:r w:rsidR="00453977" w:rsidRPr="00495458">
        <w:rPr>
          <w:szCs w:val="24"/>
        </w:rPr>
        <w:t xml:space="preserve"> the collective investment of capital acquired by means of an offer of units for subscription, sale or exchange and which has the following characteristics:</w:t>
      </w:r>
    </w:p>
    <w:p w:rsidR="00453977" w:rsidRPr="00495458" w:rsidDel="00A8123D" w:rsidRDefault="00453977" w:rsidP="004B6029">
      <w:pPr>
        <w:rPr>
          <w:del w:id="16" w:author="Isabelle Agius" w:date="2016-09-20T08:47:00Z"/>
          <w:b/>
          <w:szCs w:val="24"/>
        </w:rPr>
      </w:pPr>
    </w:p>
    <w:p w:rsidR="00453977" w:rsidRPr="00495458" w:rsidRDefault="00453977" w:rsidP="00530E36">
      <w:pPr>
        <w:numPr>
          <w:ilvl w:val="0"/>
          <w:numId w:val="2"/>
        </w:numPr>
        <w:rPr>
          <w:szCs w:val="24"/>
        </w:rPr>
      </w:pPr>
      <w:r w:rsidRPr="00495458">
        <w:rPr>
          <w:szCs w:val="24"/>
        </w:rPr>
        <w:t>the scheme or arrangement operates according to the principle of risk spreading; and either</w:t>
      </w:r>
    </w:p>
    <w:p w:rsidR="00453977" w:rsidRPr="00495458" w:rsidDel="00A8123D" w:rsidRDefault="00453977" w:rsidP="004B6029">
      <w:pPr>
        <w:tabs>
          <w:tab w:val="left" w:pos="567"/>
        </w:tabs>
        <w:ind w:left="567" w:hanging="567"/>
        <w:rPr>
          <w:del w:id="17" w:author="Isabelle Agius" w:date="2016-09-20T08:47:00Z"/>
          <w:szCs w:val="24"/>
        </w:rPr>
      </w:pPr>
    </w:p>
    <w:p w:rsidR="00453977" w:rsidRPr="00495458" w:rsidRDefault="00453977" w:rsidP="00530E36">
      <w:pPr>
        <w:numPr>
          <w:ilvl w:val="0"/>
          <w:numId w:val="2"/>
        </w:numPr>
        <w:rPr>
          <w:szCs w:val="24"/>
        </w:rPr>
      </w:pPr>
      <w:r w:rsidRPr="00495458">
        <w:rPr>
          <w:szCs w:val="24"/>
        </w:rPr>
        <w:t>the contributions of the participants and the profits or income out of which payments are to be made to them are pooled; or</w:t>
      </w:r>
    </w:p>
    <w:p w:rsidR="00453977" w:rsidRPr="00495458" w:rsidDel="00A8123D" w:rsidRDefault="00453977" w:rsidP="004B6029">
      <w:pPr>
        <w:pStyle w:val="BodyTextIndent3"/>
        <w:tabs>
          <w:tab w:val="left" w:pos="567"/>
        </w:tabs>
        <w:ind w:left="0" w:firstLine="0"/>
        <w:rPr>
          <w:del w:id="18" w:author="Isabelle Agius" w:date="2016-09-20T08:47:00Z"/>
          <w:sz w:val="24"/>
          <w:szCs w:val="24"/>
        </w:rPr>
      </w:pPr>
    </w:p>
    <w:p w:rsidR="00453977" w:rsidRPr="00495458" w:rsidRDefault="00453977" w:rsidP="00530E36">
      <w:pPr>
        <w:numPr>
          <w:ilvl w:val="0"/>
          <w:numId w:val="2"/>
        </w:numPr>
        <w:rPr>
          <w:szCs w:val="24"/>
        </w:rPr>
      </w:pPr>
      <w:r w:rsidRPr="00495458">
        <w:rPr>
          <w:szCs w:val="24"/>
        </w:rPr>
        <w:t>at the request of the holders, units are or are to be repurchased or redeemed out of the assets of the scheme or arrangement, continuously or in blocks at short intervals; or</w:t>
      </w:r>
    </w:p>
    <w:p w:rsidR="00453977" w:rsidRPr="00495458" w:rsidDel="00A8123D" w:rsidRDefault="00453977" w:rsidP="004B6029">
      <w:pPr>
        <w:pStyle w:val="BodyTextIndent3"/>
        <w:ind w:left="0" w:firstLine="0"/>
        <w:rPr>
          <w:del w:id="19" w:author="Isabelle Agius" w:date="2016-09-20T08:47:00Z"/>
          <w:sz w:val="24"/>
          <w:szCs w:val="24"/>
        </w:rPr>
      </w:pPr>
    </w:p>
    <w:p w:rsidR="00453977" w:rsidRPr="00495458" w:rsidRDefault="00453977" w:rsidP="00530E36">
      <w:pPr>
        <w:pStyle w:val="BodyTextIndent3"/>
        <w:numPr>
          <w:ilvl w:val="0"/>
          <w:numId w:val="2"/>
        </w:numPr>
        <w:rPr>
          <w:sz w:val="24"/>
          <w:szCs w:val="24"/>
        </w:rPr>
      </w:pPr>
      <w:r w:rsidRPr="00495458">
        <w:rPr>
          <w:sz w:val="24"/>
          <w:szCs w:val="24"/>
        </w:rPr>
        <w:t>units are, or have been, or will be issued continuously or in blocks at short intervals.</w:t>
      </w:r>
    </w:p>
    <w:p w:rsidR="00453977" w:rsidRPr="00495458" w:rsidRDefault="00453977" w:rsidP="004B6029">
      <w:pPr>
        <w:rPr>
          <w:b/>
          <w:szCs w:val="24"/>
        </w:rPr>
      </w:pPr>
    </w:p>
    <w:p w:rsidR="005F050D" w:rsidRDefault="00326231" w:rsidP="005F050D">
      <w:pPr>
        <w:pStyle w:val="Heading2"/>
        <w:rPr>
          <w:rFonts w:ascii="Times New Roman" w:hAnsi="Times New Roman"/>
          <w:b w:val="0"/>
          <w:sz w:val="24"/>
          <w:szCs w:val="24"/>
        </w:rPr>
      </w:pPr>
      <w:r w:rsidRPr="00326231">
        <w:rPr>
          <w:rFonts w:ascii="Times New Roman" w:hAnsi="Times New Roman"/>
          <w:b w:val="0"/>
          <w:sz w:val="24"/>
          <w:szCs w:val="24"/>
        </w:rPr>
        <w:t xml:space="preserve">Provided that an alternative investment fund that is not </w:t>
      </w:r>
      <w:r w:rsidR="001F013D">
        <w:rPr>
          <w:rFonts w:ascii="Times New Roman" w:hAnsi="Times New Roman"/>
          <w:b w:val="0"/>
          <w:sz w:val="24"/>
          <w:szCs w:val="24"/>
        </w:rPr>
        <w:t>sold</w:t>
      </w:r>
      <w:r w:rsidR="001F013D" w:rsidRPr="00326231">
        <w:rPr>
          <w:rFonts w:ascii="Times New Roman" w:hAnsi="Times New Roman"/>
          <w:b w:val="0"/>
          <w:sz w:val="24"/>
          <w:szCs w:val="24"/>
        </w:rPr>
        <w:t xml:space="preserve"> </w:t>
      </w:r>
      <w:r w:rsidRPr="00326231">
        <w:rPr>
          <w:rFonts w:ascii="Times New Roman" w:hAnsi="Times New Roman"/>
          <w:b w:val="0"/>
          <w:sz w:val="24"/>
          <w:szCs w:val="24"/>
        </w:rPr>
        <w:t>to retail investors and that does not have the characteristic listed in paragraph (a) shall only be deemed to be a collective investment scheme if the scheme, in specific circumstances as established by regulations under this Act, is exempt from such requirement and satisfies any conditions that may be prescribed</w:t>
      </w:r>
      <w:r w:rsidR="005F050D">
        <w:rPr>
          <w:rFonts w:ascii="Times New Roman" w:hAnsi="Times New Roman"/>
          <w:b w:val="0"/>
          <w:sz w:val="24"/>
          <w:szCs w:val="24"/>
        </w:rPr>
        <w:t>.</w:t>
      </w:r>
    </w:p>
    <w:p w:rsidR="005F050D" w:rsidRPr="005F050D" w:rsidRDefault="005F050D" w:rsidP="005F050D"/>
    <w:p w:rsidR="005F050D" w:rsidRPr="005F050D" w:rsidRDefault="005F050D" w:rsidP="007560CC">
      <w:pPr>
        <w:pStyle w:val="Heading3"/>
        <w:numPr>
          <w:ilvl w:val="1"/>
          <w:numId w:val="4"/>
        </w:numPr>
        <w:ind w:right="0"/>
        <w:rPr>
          <w:i/>
          <w:szCs w:val="24"/>
        </w:rPr>
      </w:pPr>
      <w:r w:rsidRPr="005F050D">
        <w:rPr>
          <w:i/>
          <w:szCs w:val="24"/>
        </w:rPr>
        <w:t>Definition of “AIF”</w:t>
      </w:r>
    </w:p>
    <w:p w:rsidR="005F050D" w:rsidRDefault="005F050D" w:rsidP="005F050D">
      <w:pPr>
        <w:pStyle w:val="Heading2"/>
        <w:rPr>
          <w:rFonts w:ascii="Times New Roman" w:hAnsi="Times New Roman"/>
          <w:b w:val="0"/>
          <w:sz w:val="24"/>
          <w:szCs w:val="24"/>
        </w:rPr>
      </w:pPr>
    </w:p>
    <w:p w:rsidR="005F050D" w:rsidRDefault="005F050D" w:rsidP="005F050D">
      <w:pPr>
        <w:pStyle w:val="Heading2"/>
        <w:rPr>
          <w:rFonts w:ascii="Times New Roman" w:hAnsi="Times New Roman"/>
          <w:b w:val="0"/>
          <w:sz w:val="24"/>
          <w:szCs w:val="24"/>
        </w:rPr>
      </w:pPr>
      <w:r>
        <w:rPr>
          <w:rFonts w:ascii="Times New Roman" w:hAnsi="Times New Roman"/>
          <w:b w:val="0"/>
          <w:sz w:val="24"/>
          <w:szCs w:val="24"/>
        </w:rPr>
        <w:t xml:space="preserve">The Act also defines an “AIF” as </w:t>
      </w:r>
      <w:r w:rsidR="0071788C">
        <w:rPr>
          <w:rFonts w:ascii="Times New Roman" w:hAnsi="Times New Roman"/>
          <w:b w:val="0"/>
          <w:sz w:val="24"/>
          <w:szCs w:val="24"/>
        </w:rPr>
        <w:t>“</w:t>
      </w:r>
      <w:r w:rsidRPr="005F050D">
        <w:rPr>
          <w:rFonts w:ascii="Times New Roman" w:hAnsi="Times New Roman"/>
          <w:b w:val="0"/>
          <w:sz w:val="24"/>
          <w:szCs w:val="24"/>
        </w:rPr>
        <w:t>a collective investment scheme, including subfunds thereof, which raises capital from a number of investors, with a view to investing it in accordance with a defined investment policy for the benefit of those investors, and which does not qualify as a UCITS Scheme in terms of the UCITS Directive</w:t>
      </w:r>
      <w:r>
        <w:rPr>
          <w:rFonts w:ascii="Times New Roman" w:hAnsi="Times New Roman"/>
          <w:b w:val="0"/>
          <w:sz w:val="24"/>
          <w:szCs w:val="24"/>
        </w:rPr>
        <w:t>.</w:t>
      </w:r>
      <w:r w:rsidR="0071788C">
        <w:rPr>
          <w:rFonts w:ascii="Times New Roman" w:hAnsi="Times New Roman"/>
          <w:b w:val="0"/>
          <w:sz w:val="24"/>
          <w:szCs w:val="24"/>
        </w:rPr>
        <w:t>”</w:t>
      </w:r>
    </w:p>
    <w:p w:rsidR="000C4D8D" w:rsidRDefault="000C4D8D" w:rsidP="000C4D8D"/>
    <w:p w:rsidR="000C4D8D" w:rsidRDefault="000C4D8D" w:rsidP="000C4D8D">
      <w:pPr>
        <w:rPr>
          <w:szCs w:val="24"/>
        </w:rPr>
      </w:pPr>
      <w:r>
        <w:rPr>
          <w:szCs w:val="24"/>
        </w:rPr>
        <w:lastRenderedPageBreak/>
        <w:t>In terms of the AIFMD</w:t>
      </w:r>
      <w:ins w:id="20" w:author="Isabelle Agius" w:date="2016-09-20T08:47:00Z">
        <w:r w:rsidR="00A8123D">
          <w:rPr>
            <w:rStyle w:val="FootnoteReference"/>
            <w:szCs w:val="24"/>
          </w:rPr>
          <w:footnoteReference w:id="1"/>
        </w:r>
      </w:ins>
      <w:r>
        <w:rPr>
          <w:szCs w:val="24"/>
        </w:rPr>
        <w:t xml:space="preserve"> </w:t>
      </w:r>
      <w:r w:rsidRPr="000C4D8D">
        <w:rPr>
          <w:szCs w:val="24"/>
        </w:rPr>
        <w:t>the following undertakings shall not be considered as AIFs:</w:t>
      </w:r>
    </w:p>
    <w:p w:rsidR="000C4D8D" w:rsidRPr="000C4D8D" w:rsidRDefault="000C4D8D" w:rsidP="000C4D8D">
      <w:pPr>
        <w:rPr>
          <w:szCs w:val="24"/>
        </w:rPr>
      </w:pPr>
    </w:p>
    <w:p w:rsidR="000C4D8D" w:rsidRPr="000C4D8D" w:rsidRDefault="000C4D8D" w:rsidP="00A8123D">
      <w:pPr>
        <w:pStyle w:val="ListParagraph"/>
        <w:numPr>
          <w:ilvl w:val="0"/>
          <w:numId w:val="24"/>
        </w:numPr>
        <w:spacing w:after="0" w:line="240" w:lineRule="auto"/>
        <w:ind w:left="567" w:hanging="567"/>
        <w:contextualSpacing w:val="0"/>
        <w:jc w:val="both"/>
        <w:rPr>
          <w:rFonts w:ascii="Times New Roman" w:hAnsi="Times New Roman"/>
          <w:kern w:val="24"/>
          <w:sz w:val="24"/>
          <w:szCs w:val="24"/>
          <w:lang w:eastAsia="en-US"/>
        </w:rPr>
      </w:pPr>
      <w:del w:id="23" w:author="Isabelle Agius" w:date="2016-09-20T08:47:00Z">
        <w:r w:rsidRPr="000C4D8D" w:rsidDel="00A8123D">
          <w:rPr>
            <w:rFonts w:ascii="Times New Roman" w:hAnsi="Times New Roman"/>
            <w:kern w:val="24"/>
            <w:sz w:val="24"/>
            <w:szCs w:val="24"/>
            <w:lang w:eastAsia="en-US"/>
          </w:rPr>
          <w:delText>A</w:delText>
        </w:r>
      </w:del>
      <w:ins w:id="24" w:author="Isabelle Agius" w:date="2016-09-20T08:47:00Z">
        <w:r w:rsidR="00A8123D">
          <w:rPr>
            <w:rFonts w:ascii="Times New Roman" w:hAnsi="Times New Roman"/>
            <w:kern w:val="24"/>
            <w:sz w:val="24"/>
            <w:szCs w:val="24"/>
            <w:lang w:eastAsia="en-US"/>
          </w:rPr>
          <w:t>a</w:t>
        </w:r>
      </w:ins>
      <w:r w:rsidRPr="000C4D8D">
        <w:rPr>
          <w:rFonts w:ascii="Times New Roman" w:hAnsi="Times New Roman"/>
          <w:kern w:val="24"/>
          <w:sz w:val="24"/>
          <w:szCs w:val="24"/>
          <w:lang w:eastAsia="en-US"/>
        </w:rPr>
        <w:t xml:space="preserve"> holding company;</w:t>
      </w:r>
    </w:p>
    <w:p w:rsidR="000C4D8D" w:rsidRPr="000C4D8D" w:rsidRDefault="000C4D8D" w:rsidP="00A8123D">
      <w:pPr>
        <w:pStyle w:val="ListParagraph"/>
        <w:numPr>
          <w:ilvl w:val="0"/>
          <w:numId w:val="24"/>
        </w:numPr>
        <w:spacing w:after="0" w:line="240" w:lineRule="auto"/>
        <w:ind w:left="567" w:hanging="567"/>
        <w:contextualSpacing w:val="0"/>
        <w:jc w:val="both"/>
        <w:rPr>
          <w:rFonts w:ascii="Times New Roman" w:hAnsi="Times New Roman"/>
          <w:kern w:val="24"/>
          <w:sz w:val="24"/>
          <w:szCs w:val="24"/>
          <w:lang w:eastAsia="en-US"/>
        </w:rPr>
      </w:pPr>
      <w:del w:id="25" w:author="Isabelle Agius" w:date="2016-09-20T08:47:00Z">
        <w:r w:rsidRPr="000C4D8D" w:rsidDel="00A8123D">
          <w:rPr>
            <w:rFonts w:ascii="Times New Roman" w:hAnsi="Times New Roman"/>
            <w:kern w:val="24"/>
            <w:sz w:val="24"/>
            <w:szCs w:val="24"/>
            <w:lang w:eastAsia="en-US"/>
          </w:rPr>
          <w:delText>A</w:delText>
        </w:r>
      </w:del>
      <w:ins w:id="26" w:author="Isabelle Agius" w:date="2016-09-20T08:47:00Z">
        <w:r w:rsidR="00A8123D">
          <w:rPr>
            <w:rFonts w:ascii="Times New Roman" w:hAnsi="Times New Roman"/>
            <w:kern w:val="24"/>
            <w:sz w:val="24"/>
            <w:szCs w:val="24"/>
            <w:lang w:eastAsia="en-US"/>
          </w:rPr>
          <w:t>a</w:t>
        </w:r>
      </w:ins>
      <w:r w:rsidRPr="000C4D8D">
        <w:rPr>
          <w:rFonts w:ascii="Times New Roman" w:hAnsi="Times New Roman"/>
          <w:kern w:val="24"/>
          <w:sz w:val="24"/>
          <w:szCs w:val="24"/>
          <w:lang w:eastAsia="en-US"/>
        </w:rPr>
        <w:t>n institution for occupational retirement provision which is covered by Directive 2003/41/EC,</w:t>
      </w:r>
    </w:p>
    <w:p w:rsidR="000C4D8D" w:rsidRPr="000C4D8D" w:rsidRDefault="000C4D8D" w:rsidP="00A8123D">
      <w:pPr>
        <w:pStyle w:val="ListParagraph"/>
        <w:numPr>
          <w:ilvl w:val="0"/>
          <w:numId w:val="24"/>
        </w:numPr>
        <w:spacing w:after="0" w:line="240" w:lineRule="auto"/>
        <w:ind w:left="567" w:hanging="567"/>
        <w:contextualSpacing w:val="0"/>
        <w:jc w:val="both"/>
        <w:rPr>
          <w:rFonts w:ascii="Times New Roman" w:hAnsi="Times New Roman"/>
          <w:kern w:val="24"/>
          <w:sz w:val="24"/>
          <w:szCs w:val="24"/>
          <w:lang w:eastAsia="en-US"/>
        </w:rPr>
      </w:pPr>
      <w:del w:id="27" w:author="Isabelle Agius" w:date="2016-09-20T08:47:00Z">
        <w:r w:rsidRPr="000C4D8D" w:rsidDel="00A8123D">
          <w:rPr>
            <w:rFonts w:ascii="Times New Roman" w:hAnsi="Times New Roman"/>
            <w:kern w:val="24"/>
            <w:sz w:val="24"/>
            <w:szCs w:val="24"/>
            <w:lang w:eastAsia="en-US"/>
          </w:rPr>
          <w:delText>E</w:delText>
        </w:r>
      </w:del>
      <w:ins w:id="28" w:author="Isabelle Agius" w:date="2016-09-20T08:47:00Z">
        <w:r w:rsidR="00A8123D">
          <w:rPr>
            <w:rFonts w:ascii="Times New Roman" w:hAnsi="Times New Roman"/>
            <w:kern w:val="24"/>
            <w:sz w:val="24"/>
            <w:szCs w:val="24"/>
            <w:lang w:eastAsia="en-US"/>
          </w:rPr>
          <w:t>e</w:t>
        </w:r>
      </w:ins>
      <w:r w:rsidRPr="000C4D8D">
        <w:rPr>
          <w:rFonts w:ascii="Times New Roman" w:hAnsi="Times New Roman"/>
          <w:kern w:val="24"/>
          <w:sz w:val="24"/>
          <w:szCs w:val="24"/>
          <w:lang w:eastAsia="en-US"/>
        </w:rPr>
        <w:t>mployee participation schemes or employee savings schemes;</w:t>
      </w:r>
    </w:p>
    <w:p w:rsidR="000C4D8D" w:rsidRPr="000C4D8D" w:rsidRDefault="000C4D8D" w:rsidP="00A8123D">
      <w:pPr>
        <w:pStyle w:val="ListParagraph"/>
        <w:numPr>
          <w:ilvl w:val="0"/>
          <w:numId w:val="24"/>
        </w:numPr>
        <w:spacing w:after="0" w:line="240" w:lineRule="auto"/>
        <w:ind w:left="567" w:hanging="567"/>
        <w:contextualSpacing w:val="0"/>
        <w:jc w:val="both"/>
        <w:rPr>
          <w:rFonts w:ascii="Times New Roman" w:hAnsi="Times New Roman"/>
          <w:kern w:val="24"/>
          <w:sz w:val="24"/>
          <w:szCs w:val="24"/>
          <w:lang w:eastAsia="en-US"/>
        </w:rPr>
      </w:pPr>
      <w:del w:id="29" w:author="Isabelle Agius" w:date="2016-09-20T08:47:00Z">
        <w:r w:rsidRPr="000C4D8D" w:rsidDel="00A8123D">
          <w:rPr>
            <w:rFonts w:ascii="Times New Roman" w:hAnsi="Times New Roman"/>
            <w:kern w:val="24"/>
            <w:sz w:val="24"/>
            <w:szCs w:val="24"/>
            <w:lang w:eastAsia="en-US"/>
          </w:rPr>
          <w:delText>S</w:delText>
        </w:r>
      </w:del>
      <w:ins w:id="30" w:author="Isabelle Agius" w:date="2016-09-20T08:47:00Z">
        <w:r w:rsidR="00A8123D">
          <w:rPr>
            <w:rFonts w:ascii="Times New Roman" w:hAnsi="Times New Roman"/>
            <w:kern w:val="24"/>
            <w:sz w:val="24"/>
            <w:szCs w:val="24"/>
            <w:lang w:eastAsia="en-US"/>
          </w:rPr>
          <w:t>s</w:t>
        </w:r>
      </w:ins>
      <w:r w:rsidRPr="000C4D8D">
        <w:rPr>
          <w:rFonts w:ascii="Times New Roman" w:hAnsi="Times New Roman"/>
          <w:kern w:val="24"/>
          <w:sz w:val="24"/>
          <w:szCs w:val="24"/>
          <w:lang w:eastAsia="en-US"/>
        </w:rPr>
        <w:t>ecuritis</w:t>
      </w:r>
      <w:r>
        <w:rPr>
          <w:rFonts w:ascii="Times New Roman" w:hAnsi="Times New Roman"/>
          <w:kern w:val="24"/>
          <w:sz w:val="24"/>
          <w:szCs w:val="24"/>
          <w:lang w:eastAsia="en-US"/>
        </w:rPr>
        <w:t>ation special purpose vehicles.</w:t>
      </w:r>
    </w:p>
    <w:p w:rsidR="000C4D8D" w:rsidRDefault="000C4D8D"/>
    <w:p w:rsidR="00326231" w:rsidRPr="00326231" w:rsidRDefault="00326231" w:rsidP="00326231">
      <w:pPr>
        <w:pStyle w:val="ListParagraph"/>
        <w:spacing w:after="0" w:line="240" w:lineRule="auto"/>
        <w:ind w:left="0"/>
        <w:contextualSpacing w:val="0"/>
        <w:jc w:val="both"/>
        <w:rPr>
          <w:rFonts w:ascii="Times New Roman" w:hAnsi="Times New Roman"/>
          <w:kern w:val="24"/>
          <w:sz w:val="24"/>
          <w:szCs w:val="24"/>
          <w:lang w:eastAsia="en-US"/>
        </w:rPr>
      </w:pPr>
      <w:r w:rsidRPr="00326231">
        <w:rPr>
          <w:rFonts w:ascii="Times New Roman" w:hAnsi="Times New Roman"/>
          <w:kern w:val="24"/>
          <w:sz w:val="24"/>
          <w:szCs w:val="24"/>
          <w:lang w:eastAsia="en-US"/>
        </w:rPr>
        <w:t xml:space="preserve">Private </w:t>
      </w:r>
      <w:ins w:id="31" w:author="Isabelle Agius" w:date="2016-09-20T08:47:00Z">
        <w:r w:rsidR="00A8123D">
          <w:rPr>
            <w:rFonts w:ascii="Times New Roman" w:hAnsi="Times New Roman"/>
            <w:kern w:val="24"/>
            <w:sz w:val="24"/>
            <w:szCs w:val="24"/>
            <w:lang w:eastAsia="en-US"/>
          </w:rPr>
          <w:t>c</w:t>
        </w:r>
      </w:ins>
      <w:del w:id="32" w:author="Isabelle Agius" w:date="2016-09-20T08:47:00Z">
        <w:r w:rsidRPr="00326231" w:rsidDel="00A8123D">
          <w:rPr>
            <w:rFonts w:ascii="Times New Roman" w:hAnsi="Times New Roman"/>
            <w:kern w:val="24"/>
            <w:sz w:val="24"/>
            <w:szCs w:val="24"/>
            <w:lang w:eastAsia="en-US"/>
          </w:rPr>
          <w:delText>C</w:delText>
        </w:r>
      </w:del>
      <w:r w:rsidRPr="00326231">
        <w:rPr>
          <w:rFonts w:ascii="Times New Roman" w:hAnsi="Times New Roman"/>
          <w:kern w:val="24"/>
          <w:sz w:val="24"/>
          <w:szCs w:val="24"/>
          <w:lang w:eastAsia="en-US"/>
        </w:rPr>
        <w:t xml:space="preserve">ollective </w:t>
      </w:r>
      <w:del w:id="33" w:author="Isabelle Agius" w:date="2016-09-20T08:47:00Z">
        <w:r w:rsidRPr="00326231" w:rsidDel="00A8123D">
          <w:rPr>
            <w:rFonts w:ascii="Times New Roman" w:hAnsi="Times New Roman"/>
            <w:kern w:val="24"/>
            <w:sz w:val="24"/>
            <w:szCs w:val="24"/>
            <w:lang w:eastAsia="en-US"/>
          </w:rPr>
          <w:delText>I</w:delText>
        </w:r>
      </w:del>
      <w:ins w:id="34" w:author="Isabelle Agius" w:date="2016-09-20T08:47:00Z">
        <w:r w:rsidR="00A8123D">
          <w:rPr>
            <w:rFonts w:ascii="Times New Roman" w:hAnsi="Times New Roman"/>
            <w:kern w:val="24"/>
            <w:sz w:val="24"/>
            <w:szCs w:val="24"/>
            <w:lang w:eastAsia="en-US"/>
          </w:rPr>
          <w:t>i</w:t>
        </w:r>
      </w:ins>
      <w:r w:rsidRPr="00326231">
        <w:rPr>
          <w:rFonts w:ascii="Times New Roman" w:hAnsi="Times New Roman"/>
          <w:kern w:val="24"/>
          <w:sz w:val="24"/>
          <w:szCs w:val="24"/>
          <w:lang w:eastAsia="en-US"/>
        </w:rPr>
        <w:t xml:space="preserve">nvestment </w:t>
      </w:r>
      <w:del w:id="35" w:author="Isabelle Agius" w:date="2016-09-20T08:47:00Z">
        <w:r w:rsidRPr="00326231" w:rsidDel="00A8123D">
          <w:rPr>
            <w:rFonts w:ascii="Times New Roman" w:hAnsi="Times New Roman"/>
            <w:kern w:val="24"/>
            <w:sz w:val="24"/>
            <w:szCs w:val="24"/>
            <w:lang w:eastAsia="en-US"/>
          </w:rPr>
          <w:delText>S</w:delText>
        </w:r>
      </w:del>
      <w:ins w:id="36" w:author="Isabelle Agius" w:date="2016-09-20T08:47:00Z">
        <w:r w:rsidR="00A8123D">
          <w:rPr>
            <w:rFonts w:ascii="Times New Roman" w:hAnsi="Times New Roman"/>
            <w:kern w:val="24"/>
            <w:sz w:val="24"/>
            <w:szCs w:val="24"/>
            <w:lang w:eastAsia="en-US"/>
          </w:rPr>
          <w:t>s</w:t>
        </w:r>
      </w:ins>
      <w:r w:rsidRPr="00326231">
        <w:rPr>
          <w:rFonts w:ascii="Times New Roman" w:hAnsi="Times New Roman"/>
          <w:kern w:val="24"/>
          <w:sz w:val="24"/>
          <w:szCs w:val="24"/>
          <w:lang w:eastAsia="en-US"/>
        </w:rPr>
        <w:t xml:space="preserve">chemes will continue to be issued with a recognition certificate as </w:t>
      </w:r>
      <w:del w:id="37" w:author="Isabelle Agius" w:date="2016-09-20T08:48:00Z">
        <w:r w:rsidRPr="00326231" w:rsidDel="00A8123D">
          <w:rPr>
            <w:rFonts w:ascii="Times New Roman" w:hAnsi="Times New Roman"/>
            <w:kern w:val="24"/>
            <w:sz w:val="24"/>
            <w:szCs w:val="24"/>
            <w:lang w:eastAsia="en-US"/>
          </w:rPr>
          <w:delText>these fall</w:delText>
        </w:r>
      </w:del>
      <w:ins w:id="38" w:author="Isabelle Agius" w:date="2016-09-20T08:48:00Z">
        <w:r w:rsidR="00A8123D" w:rsidRPr="00326231">
          <w:rPr>
            <w:rFonts w:ascii="Times New Roman" w:hAnsi="Times New Roman"/>
            <w:kern w:val="24"/>
            <w:sz w:val="24"/>
            <w:szCs w:val="24"/>
            <w:lang w:eastAsia="en-US"/>
          </w:rPr>
          <w:t>these fall</w:t>
        </w:r>
      </w:ins>
      <w:r w:rsidRPr="00326231">
        <w:rPr>
          <w:rFonts w:ascii="Times New Roman" w:hAnsi="Times New Roman"/>
          <w:kern w:val="24"/>
          <w:sz w:val="24"/>
          <w:szCs w:val="24"/>
          <w:lang w:eastAsia="en-US"/>
        </w:rPr>
        <w:t xml:space="preserve"> outside of scope of the AIFMD.</w:t>
      </w:r>
    </w:p>
    <w:p w:rsidR="00326231" w:rsidRDefault="00326231"/>
    <w:p w:rsidR="005F050D" w:rsidRDefault="005F050D" w:rsidP="005F050D">
      <w:pPr>
        <w:rPr>
          <w:b/>
          <w:szCs w:val="24"/>
        </w:rPr>
      </w:pPr>
      <w:r>
        <w:br w:type="page"/>
      </w:r>
    </w:p>
    <w:p w:rsidR="00843BAB" w:rsidRDefault="00843BAB" w:rsidP="007560CC">
      <w:pPr>
        <w:pStyle w:val="Heading2"/>
        <w:numPr>
          <w:ilvl w:val="0"/>
          <w:numId w:val="6"/>
        </w:numPr>
        <w:ind w:left="709" w:hanging="709"/>
        <w:rPr>
          <w:rFonts w:ascii="Times New Roman" w:hAnsi="Times New Roman"/>
          <w:smallCaps/>
          <w:sz w:val="24"/>
          <w:szCs w:val="24"/>
        </w:rPr>
      </w:pPr>
      <w:r w:rsidRPr="005F050D">
        <w:rPr>
          <w:rFonts w:ascii="Times New Roman" w:hAnsi="Times New Roman"/>
          <w:smallCaps/>
          <w:sz w:val="24"/>
          <w:szCs w:val="24"/>
        </w:rPr>
        <w:lastRenderedPageBreak/>
        <w:t xml:space="preserve">Requirement for a </w:t>
      </w:r>
      <w:del w:id="39" w:author="Isabelle Agius" w:date="2016-09-20T08:48:00Z">
        <w:r w:rsidRPr="005F050D" w:rsidDel="00A8123D">
          <w:rPr>
            <w:rFonts w:ascii="Times New Roman" w:hAnsi="Times New Roman"/>
            <w:smallCaps/>
            <w:sz w:val="24"/>
            <w:szCs w:val="24"/>
          </w:rPr>
          <w:delText>C</w:delText>
        </w:r>
      </w:del>
      <w:ins w:id="40" w:author="Isabelle Agius" w:date="2016-09-20T08:48:00Z">
        <w:r w:rsidR="00A8123D">
          <w:rPr>
            <w:rFonts w:ascii="Times New Roman" w:hAnsi="Times New Roman"/>
            <w:smallCaps/>
            <w:sz w:val="24"/>
            <w:szCs w:val="24"/>
          </w:rPr>
          <w:t>c</w:t>
        </w:r>
      </w:ins>
      <w:r w:rsidRPr="005F050D">
        <w:rPr>
          <w:rFonts w:ascii="Times New Roman" w:hAnsi="Times New Roman"/>
          <w:smallCaps/>
          <w:sz w:val="24"/>
          <w:szCs w:val="24"/>
        </w:rPr>
        <w:t xml:space="preserve">ollective </w:t>
      </w:r>
      <w:del w:id="41" w:author="Isabelle Agius" w:date="2016-09-20T08:48:00Z">
        <w:r w:rsidRPr="005F050D" w:rsidDel="00A8123D">
          <w:rPr>
            <w:rFonts w:ascii="Times New Roman" w:hAnsi="Times New Roman"/>
            <w:smallCaps/>
            <w:sz w:val="24"/>
            <w:szCs w:val="24"/>
          </w:rPr>
          <w:delText>I</w:delText>
        </w:r>
      </w:del>
      <w:ins w:id="42" w:author="Isabelle Agius" w:date="2016-09-20T08:48:00Z">
        <w:r w:rsidR="00A8123D">
          <w:rPr>
            <w:rFonts w:ascii="Times New Roman" w:hAnsi="Times New Roman"/>
            <w:smallCaps/>
            <w:sz w:val="24"/>
            <w:szCs w:val="24"/>
          </w:rPr>
          <w:t>i</w:t>
        </w:r>
      </w:ins>
      <w:r w:rsidRPr="005F050D">
        <w:rPr>
          <w:rFonts w:ascii="Times New Roman" w:hAnsi="Times New Roman"/>
          <w:smallCaps/>
          <w:sz w:val="24"/>
          <w:szCs w:val="24"/>
        </w:rPr>
        <w:t xml:space="preserve">nvestment </w:t>
      </w:r>
      <w:del w:id="43" w:author="Isabelle Agius" w:date="2016-09-20T08:48:00Z">
        <w:r w:rsidRPr="005F050D" w:rsidDel="00A8123D">
          <w:rPr>
            <w:rFonts w:ascii="Times New Roman" w:hAnsi="Times New Roman"/>
            <w:smallCaps/>
            <w:sz w:val="24"/>
            <w:szCs w:val="24"/>
          </w:rPr>
          <w:delText>S</w:delText>
        </w:r>
      </w:del>
      <w:ins w:id="44" w:author="Isabelle Agius" w:date="2016-09-20T08:48:00Z">
        <w:r w:rsidR="00A8123D">
          <w:rPr>
            <w:rFonts w:ascii="Times New Roman" w:hAnsi="Times New Roman"/>
            <w:smallCaps/>
            <w:sz w:val="24"/>
            <w:szCs w:val="24"/>
          </w:rPr>
          <w:t>s</w:t>
        </w:r>
      </w:ins>
      <w:r w:rsidRPr="005F050D">
        <w:rPr>
          <w:rFonts w:ascii="Times New Roman" w:hAnsi="Times New Roman"/>
          <w:smallCaps/>
          <w:sz w:val="24"/>
          <w:szCs w:val="24"/>
        </w:rPr>
        <w:t xml:space="preserve">cheme </w:t>
      </w:r>
      <w:del w:id="45" w:author="Isabelle Agius" w:date="2016-09-20T08:48:00Z">
        <w:r w:rsidRPr="005F050D" w:rsidDel="00A8123D">
          <w:rPr>
            <w:rFonts w:ascii="Times New Roman" w:hAnsi="Times New Roman"/>
            <w:smallCaps/>
            <w:sz w:val="24"/>
            <w:szCs w:val="24"/>
          </w:rPr>
          <w:delText>L</w:delText>
        </w:r>
      </w:del>
      <w:ins w:id="46" w:author="Isabelle Agius" w:date="2016-09-20T08:48:00Z">
        <w:r w:rsidR="00A8123D">
          <w:rPr>
            <w:rFonts w:ascii="Times New Roman" w:hAnsi="Times New Roman"/>
            <w:smallCaps/>
            <w:sz w:val="24"/>
            <w:szCs w:val="24"/>
          </w:rPr>
          <w:t>l</w:t>
        </w:r>
      </w:ins>
      <w:r w:rsidRPr="005F050D">
        <w:rPr>
          <w:rFonts w:ascii="Times New Roman" w:hAnsi="Times New Roman"/>
          <w:smallCaps/>
          <w:sz w:val="24"/>
          <w:szCs w:val="24"/>
        </w:rPr>
        <w:t xml:space="preserve">icence for </w:t>
      </w:r>
      <w:r w:rsidR="00840752">
        <w:rPr>
          <w:rFonts w:ascii="Times New Roman" w:hAnsi="Times New Roman"/>
          <w:smallCaps/>
          <w:sz w:val="24"/>
          <w:szCs w:val="24"/>
        </w:rPr>
        <w:t>Alternative</w:t>
      </w:r>
      <w:r w:rsidRPr="005F050D">
        <w:rPr>
          <w:rFonts w:ascii="Times New Roman" w:hAnsi="Times New Roman"/>
          <w:smallCaps/>
          <w:sz w:val="24"/>
          <w:szCs w:val="24"/>
        </w:rPr>
        <w:t xml:space="preserve"> Investor Funds</w:t>
      </w:r>
    </w:p>
    <w:p w:rsidR="00B17E33" w:rsidRPr="00B17E33" w:rsidRDefault="00B17E33" w:rsidP="00B17E33"/>
    <w:p w:rsidR="00843BAB" w:rsidRPr="00B17E33" w:rsidRDefault="00B17E33" w:rsidP="007560CC">
      <w:pPr>
        <w:pStyle w:val="Heading2"/>
        <w:numPr>
          <w:ilvl w:val="1"/>
          <w:numId w:val="6"/>
        </w:numPr>
        <w:ind w:left="709" w:hanging="709"/>
        <w:rPr>
          <w:rFonts w:ascii="Times New Roman" w:hAnsi="Times New Roman"/>
          <w:i/>
          <w:sz w:val="24"/>
          <w:szCs w:val="24"/>
        </w:rPr>
      </w:pPr>
      <w:r w:rsidRPr="00B17E33">
        <w:rPr>
          <w:rFonts w:ascii="Times New Roman" w:hAnsi="Times New Roman"/>
          <w:i/>
          <w:sz w:val="24"/>
          <w:szCs w:val="24"/>
        </w:rPr>
        <w:t>General Information</w:t>
      </w:r>
    </w:p>
    <w:p w:rsidR="00B17E33" w:rsidRPr="00B17E33" w:rsidRDefault="00B17E33" w:rsidP="00B17E33"/>
    <w:p w:rsidR="00843BAB" w:rsidRPr="00495458" w:rsidRDefault="00BE22CB" w:rsidP="00843BAB">
      <w:pPr>
        <w:rPr>
          <w:szCs w:val="24"/>
        </w:rPr>
      </w:pPr>
      <w:r>
        <w:rPr>
          <w:szCs w:val="24"/>
        </w:rPr>
        <w:t xml:space="preserve">Article </w:t>
      </w:r>
      <w:r w:rsidR="00843BAB" w:rsidRPr="00495458">
        <w:rPr>
          <w:szCs w:val="24"/>
        </w:rPr>
        <w:t>4 of the Act states:</w:t>
      </w:r>
    </w:p>
    <w:p w:rsidR="00843BAB" w:rsidRPr="00495458" w:rsidRDefault="00843BAB" w:rsidP="00843BAB">
      <w:pPr>
        <w:tabs>
          <w:tab w:val="left" w:pos="720"/>
        </w:tabs>
        <w:ind w:left="1080" w:hanging="1080"/>
        <w:rPr>
          <w:szCs w:val="24"/>
        </w:rPr>
      </w:pPr>
    </w:p>
    <w:p w:rsidR="00843BAB" w:rsidRPr="001228A0" w:rsidRDefault="00843BAB" w:rsidP="00843BAB">
      <w:pPr>
        <w:pStyle w:val="BlockText"/>
        <w:tabs>
          <w:tab w:val="clear" w:pos="284"/>
          <w:tab w:val="left" w:pos="426"/>
          <w:tab w:val="left" w:pos="1134"/>
        </w:tabs>
        <w:ind w:left="1134" w:right="0" w:hanging="1134"/>
        <w:rPr>
          <w:rFonts w:ascii="Times New Roman" w:hAnsi="Times New Roman"/>
          <w:i/>
          <w:szCs w:val="24"/>
        </w:rPr>
      </w:pPr>
      <w:r w:rsidRPr="001228A0">
        <w:rPr>
          <w:rFonts w:ascii="Times New Roman" w:hAnsi="Times New Roman"/>
          <w:i/>
          <w:szCs w:val="24"/>
        </w:rPr>
        <w:t>“4</w:t>
      </w:r>
      <w:r w:rsidRPr="001228A0">
        <w:rPr>
          <w:rFonts w:ascii="Times New Roman" w:hAnsi="Times New Roman"/>
          <w:i/>
          <w:szCs w:val="24"/>
        </w:rPr>
        <w:tab/>
        <w:t xml:space="preserve">(1) </w:t>
      </w:r>
      <w:r w:rsidRPr="001228A0">
        <w:rPr>
          <w:rFonts w:ascii="Times New Roman" w:hAnsi="Times New Roman"/>
          <w:i/>
          <w:szCs w:val="24"/>
        </w:rPr>
        <w:tab/>
        <w:t>Subject to the provisions of sub</w:t>
      </w:r>
      <w:r w:rsidR="00935CD7">
        <w:rPr>
          <w:rFonts w:ascii="Times New Roman" w:hAnsi="Times New Roman"/>
          <w:i/>
          <w:szCs w:val="24"/>
        </w:rPr>
        <w:t xml:space="preserve">article </w:t>
      </w:r>
      <w:r w:rsidRPr="001228A0">
        <w:rPr>
          <w:rFonts w:ascii="Times New Roman" w:hAnsi="Times New Roman"/>
          <w:i/>
          <w:szCs w:val="24"/>
        </w:rPr>
        <w:t xml:space="preserve">(3), no </w:t>
      </w:r>
      <w:ins w:id="47" w:author="Isabelle Agius" w:date="2016-09-20T08:48:00Z">
        <w:r w:rsidR="00A8123D">
          <w:rPr>
            <w:rFonts w:ascii="Times New Roman" w:hAnsi="Times New Roman"/>
            <w:i/>
            <w:szCs w:val="24"/>
          </w:rPr>
          <w:t>c</w:t>
        </w:r>
      </w:ins>
      <w:del w:id="48" w:author="Isabelle Agius" w:date="2016-09-20T08:48:00Z">
        <w:r w:rsidRPr="001228A0" w:rsidDel="00A8123D">
          <w:rPr>
            <w:rFonts w:ascii="Times New Roman" w:hAnsi="Times New Roman"/>
            <w:i/>
            <w:szCs w:val="24"/>
          </w:rPr>
          <w:delText>C</w:delText>
        </w:r>
      </w:del>
      <w:r w:rsidRPr="001228A0">
        <w:rPr>
          <w:rFonts w:ascii="Times New Roman" w:hAnsi="Times New Roman"/>
          <w:i/>
          <w:szCs w:val="24"/>
        </w:rPr>
        <w:t xml:space="preserve">ollective </w:t>
      </w:r>
      <w:del w:id="49" w:author="Isabelle Agius" w:date="2016-09-20T08:48:00Z">
        <w:r w:rsidRPr="001228A0" w:rsidDel="00A8123D">
          <w:rPr>
            <w:rFonts w:ascii="Times New Roman" w:hAnsi="Times New Roman"/>
            <w:i/>
            <w:szCs w:val="24"/>
          </w:rPr>
          <w:delText>I</w:delText>
        </w:r>
      </w:del>
      <w:ins w:id="50" w:author="Isabelle Agius" w:date="2016-09-20T08:48:00Z">
        <w:r w:rsidR="00A8123D">
          <w:rPr>
            <w:rFonts w:ascii="Times New Roman" w:hAnsi="Times New Roman"/>
            <w:i/>
            <w:szCs w:val="24"/>
          </w:rPr>
          <w:t>i</w:t>
        </w:r>
      </w:ins>
      <w:r w:rsidRPr="001228A0">
        <w:rPr>
          <w:rFonts w:ascii="Times New Roman" w:hAnsi="Times New Roman"/>
          <w:i/>
          <w:szCs w:val="24"/>
        </w:rPr>
        <w:t xml:space="preserve">nvestment </w:t>
      </w:r>
      <w:del w:id="51" w:author="Isabelle Agius" w:date="2016-09-20T08:48:00Z">
        <w:r w:rsidRPr="001228A0" w:rsidDel="00A8123D">
          <w:rPr>
            <w:rFonts w:ascii="Times New Roman" w:hAnsi="Times New Roman"/>
            <w:i/>
            <w:szCs w:val="24"/>
          </w:rPr>
          <w:delText>S</w:delText>
        </w:r>
      </w:del>
      <w:ins w:id="52" w:author="Isabelle Agius" w:date="2016-09-20T08:48:00Z">
        <w:r w:rsidR="00A8123D">
          <w:rPr>
            <w:rFonts w:ascii="Times New Roman" w:hAnsi="Times New Roman"/>
            <w:i/>
            <w:szCs w:val="24"/>
          </w:rPr>
          <w:t>s</w:t>
        </w:r>
      </w:ins>
      <w:r w:rsidRPr="001228A0">
        <w:rPr>
          <w:rFonts w:ascii="Times New Roman" w:hAnsi="Times New Roman"/>
          <w:i/>
          <w:szCs w:val="24"/>
        </w:rPr>
        <w:t>cheme shall issue or create any units or carry on any activity in or from within Malta unless there is in respect of it a valid Collective Investment Scheme licence.</w:t>
      </w:r>
    </w:p>
    <w:p w:rsidR="00843BAB" w:rsidRPr="001228A0" w:rsidRDefault="00843BAB" w:rsidP="00843BAB">
      <w:pPr>
        <w:tabs>
          <w:tab w:val="left" w:pos="426"/>
          <w:tab w:val="left" w:pos="1134"/>
        </w:tabs>
        <w:ind w:left="1134" w:hanging="992"/>
        <w:rPr>
          <w:i/>
          <w:szCs w:val="24"/>
        </w:rPr>
      </w:pPr>
    </w:p>
    <w:p w:rsidR="00843BAB" w:rsidRPr="001228A0" w:rsidRDefault="00843BAB" w:rsidP="00530E36">
      <w:pPr>
        <w:numPr>
          <w:ilvl w:val="0"/>
          <w:numId w:val="1"/>
        </w:numPr>
        <w:tabs>
          <w:tab w:val="clear" w:pos="900"/>
          <w:tab w:val="left" w:pos="426"/>
          <w:tab w:val="left" w:pos="1134"/>
        </w:tabs>
        <w:ind w:left="1134" w:hanging="708"/>
        <w:rPr>
          <w:i/>
          <w:szCs w:val="24"/>
        </w:rPr>
      </w:pPr>
      <w:r w:rsidRPr="001228A0">
        <w:rPr>
          <w:i/>
          <w:szCs w:val="24"/>
        </w:rPr>
        <w:t xml:space="preserve">Subject to the provisions of </w:t>
      </w:r>
      <w:r w:rsidR="00935CD7" w:rsidRPr="001228A0">
        <w:rPr>
          <w:i/>
          <w:szCs w:val="24"/>
        </w:rPr>
        <w:t>sub</w:t>
      </w:r>
      <w:r w:rsidR="00935CD7">
        <w:rPr>
          <w:i/>
          <w:szCs w:val="24"/>
        </w:rPr>
        <w:t>article</w:t>
      </w:r>
      <w:r w:rsidRPr="001228A0">
        <w:rPr>
          <w:i/>
          <w:szCs w:val="24"/>
        </w:rPr>
        <w:t xml:space="preserve"> (3), no </w:t>
      </w:r>
      <w:del w:id="53" w:author="Isabelle Agius" w:date="2016-09-20T08:48:00Z">
        <w:r w:rsidRPr="001228A0" w:rsidDel="00A8123D">
          <w:rPr>
            <w:i/>
            <w:szCs w:val="24"/>
          </w:rPr>
          <w:delText>C</w:delText>
        </w:r>
      </w:del>
      <w:ins w:id="54" w:author="Isabelle Agius" w:date="2016-09-20T08:48:00Z">
        <w:r w:rsidR="00A8123D">
          <w:rPr>
            <w:i/>
            <w:szCs w:val="24"/>
          </w:rPr>
          <w:t>c</w:t>
        </w:r>
      </w:ins>
      <w:r w:rsidRPr="001228A0">
        <w:rPr>
          <w:i/>
          <w:szCs w:val="24"/>
        </w:rPr>
        <w:t xml:space="preserve">ollective </w:t>
      </w:r>
      <w:del w:id="55" w:author="Isabelle Agius" w:date="2016-09-20T08:48:00Z">
        <w:r w:rsidRPr="001228A0" w:rsidDel="00A8123D">
          <w:rPr>
            <w:i/>
            <w:szCs w:val="24"/>
          </w:rPr>
          <w:delText>I</w:delText>
        </w:r>
      </w:del>
      <w:ins w:id="56" w:author="Isabelle Agius" w:date="2016-09-20T08:48:00Z">
        <w:r w:rsidR="00A8123D">
          <w:rPr>
            <w:i/>
            <w:szCs w:val="24"/>
          </w:rPr>
          <w:t>i</w:t>
        </w:r>
      </w:ins>
      <w:r w:rsidRPr="001228A0">
        <w:rPr>
          <w:i/>
          <w:szCs w:val="24"/>
        </w:rPr>
        <w:t xml:space="preserve">nvestment </w:t>
      </w:r>
      <w:del w:id="57" w:author="Isabelle Agius" w:date="2016-09-20T08:48:00Z">
        <w:r w:rsidRPr="001228A0" w:rsidDel="00A8123D">
          <w:rPr>
            <w:i/>
            <w:szCs w:val="24"/>
          </w:rPr>
          <w:delText>S</w:delText>
        </w:r>
      </w:del>
      <w:ins w:id="58" w:author="Isabelle Agius" w:date="2016-09-20T08:48:00Z">
        <w:r w:rsidR="00A8123D">
          <w:rPr>
            <w:i/>
            <w:szCs w:val="24"/>
          </w:rPr>
          <w:t>s</w:t>
        </w:r>
      </w:ins>
      <w:r w:rsidRPr="001228A0">
        <w:rPr>
          <w:i/>
          <w:szCs w:val="24"/>
        </w:rPr>
        <w:t xml:space="preserve">cheme formed in accordance with or existing under the laws of Malta shall issue or create any units or carry on any activity in or from within a country, territory or other place outside Malta unless there is in respect of it a valid </w:t>
      </w:r>
      <w:ins w:id="59" w:author="Isabelle Agius" w:date="2016-09-20T08:48:00Z">
        <w:r w:rsidR="00A8123D">
          <w:rPr>
            <w:i/>
            <w:szCs w:val="24"/>
          </w:rPr>
          <w:t>c</w:t>
        </w:r>
      </w:ins>
      <w:del w:id="60" w:author="Isabelle Agius" w:date="2016-09-20T08:48:00Z">
        <w:r w:rsidRPr="001228A0" w:rsidDel="00A8123D">
          <w:rPr>
            <w:i/>
            <w:szCs w:val="24"/>
          </w:rPr>
          <w:delText>C</w:delText>
        </w:r>
      </w:del>
      <w:r w:rsidRPr="001228A0">
        <w:rPr>
          <w:i/>
          <w:szCs w:val="24"/>
        </w:rPr>
        <w:t xml:space="preserve">ollective </w:t>
      </w:r>
      <w:del w:id="61" w:author="Isabelle Agius" w:date="2016-09-20T08:48:00Z">
        <w:r w:rsidRPr="001228A0" w:rsidDel="00A8123D">
          <w:rPr>
            <w:i/>
            <w:szCs w:val="24"/>
          </w:rPr>
          <w:delText>I</w:delText>
        </w:r>
      </w:del>
      <w:ins w:id="62" w:author="Isabelle Agius" w:date="2016-09-20T08:48:00Z">
        <w:r w:rsidR="00A8123D">
          <w:rPr>
            <w:i/>
            <w:szCs w:val="24"/>
          </w:rPr>
          <w:t>i</w:t>
        </w:r>
      </w:ins>
      <w:r w:rsidRPr="001228A0">
        <w:rPr>
          <w:i/>
          <w:szCs w:val="24"/>
        </w:rPr>
        <w:t xml:space="preserve">nvestment </w:t>
      </w:r>
      <w:del w:id="63" w:author="Isabelle Agius" w:date="2016-09-20T08:48:00Z">
        <w:r w:rsidRPr="001228A0" w:rsidDel="00A8123D">
          <w:rPr>
            <w:i/>
            <w:szCs w:val="24"/>
          </w:rPr>
          <w:delText>S</w:delText>
        </w:r>
      </w:del>
      <w:ins w:id="64" w:author="Isabelle Agius" w:date="2016-09-20T08:48:00Z">
        <w:r w:rsidR="00A8123D">
          <w:rPr>
            <w:i/>
            <w:szCs w:val="24"/>
          </w:rPr>
          <w:t>s</w:t>
        </w:r>
      </w:ins>
      <w:r w:rsidRPr="001228A0">
        <w:rPr>
          <w:i/>
          <w:szCs w:val="24"/>
        </w:rPr>
        <w:t>cheme licence.</w:t>
      </w:r>
    </w:p>
    <w:p w:rsidR="00843BAB" w:rsidRPr="001228A0" w:rsidRDefault="00843BAB" w:rsidP="00843BAB">
      <w:pPr>
        <w:tabs>
          <w:tab w:val="left" w:pos="270"/>
          <w:tab w:val="left" w:pos="426"/>
          <w:tab w:val="left" w:pos="1134"/>
        </w:tabs>
        <w:ind w:left="1134" w:hanging="992"/>
        <w:rPr>
          <w:i/>
          <w:szCs w:val="24"/>
        </w:rPr>
      </w:pPr>
    </w:p>
    <w:p w:rsidR="00843BAB" w:rsidRPr="001228A0" w:rsidRDefault="00843BAB" w:rsidP="00843BAB">
      <w:pPr>
        <w:pStyle w:val="BodyTextIndent2"/>
        <w:rPr>
          <w:rFonts w:ascii="Times New Roman" w:hAnsi="Times New Roman"/>
          <w:i/>
          <w:sz w:val="24"/>
          <w:szCs w:val="24"/>
        </w:rPr>
      </w:pPr>
      <w:r w:rsidRPr="001228A0">
        <w:rPr>
          <w:rFonts w:ascii="Times New Roman" w:hAnsi="Times New Roman"/>
          <w:i/>
          <w:sz w:val="24"/>
          <w:szCs w:val="24"/>
        </w:rPr>
        <w:tab/>
        <w:t>(3)</w:t>
      </w:r>
      <w:r w:rsidRPr="001228A0">
        <w:rPr>
          <w:rFonts w:ascii="Times New Roman" w:hAnsi="Times New Roman"/>
          <w:i/>
          <w:sz w:val="24"/>
          <w:szCs w:val="24"/>
        </w:rPr>
        <w:tab/>
        <w:t xml:space="preserve">No </w:t>
      </w:r>
      <w:del w:id="65" w:author="Isabelle Agius" w:date="2016-09-20T08:48:00Z">
        <w:r w:rsidRPr="001228A0" w:rsidDel="00A8123D">
          <w:rPr>
            <w:rFonts w:ascii="Times New Roman" w:hAnsi="Times New Roman"/>
            <w:i/>
            <w:sz w:val="24"/>
            <w:szCs w:val="24"/>
          </w:rPr>
          <w:delText>C</w:delText>
        </w:r>
      </w:del>
      <w:ins w:id="66" w:author="Isabelle Agius" w:date="2016-09-20T08:48:00Z">
        <w:r w:rsidR="00A8123D">
          <w:rPr>
            <w:rFonts w:ascii="Times New Roman" w:hAnsi="Times New Roman"/>
            <w:i/>
            <w:sz w:val="24"/>
            <w:szCs w:val="24"/>
          </w:rPr>
          <w:t>c</w:t>
        </w:r>
      </w:ins>
      <w:r w:rsidRPr="001228A0">
        <w:rPr>
          <w:rFonts w:ascii="Times New Roman" w:hAnsi="Times New Roman"/>
          <w:i/>
          <w:sz w:val="24"/>
          <w:szCs w:val="24"/>
        </w:rPr>
        <w:t xml:space="preserve">ollective </w:t>
      </w:r>
      <w:del w:id="67" w:author="Isabelle Agius" w:date="2016-09-20T08:49:00Z">
        <w:r w:rsidRPr="001228A0" w:rsidDel="00A8123D">
          <w:rPr>
            <w:rFonts w:ascii="Times New Roman" w:hAnsi="Times New Roman"/>
            <w:i/>
            <w:sz w:val="24"/>
            <w:szCs w:val="24"/>
          </w:rPr>
          <w:delText>I</w:delText>
        </w:r>
      </w:del>
      <w:ins w:id="68" w:author="Isabelle Agius" w:date="2016-09-20T08:49:00Z">
        <w:r w:rsidR="00A8123D">
          <w:rPr>
            <w:rFonts w:ascii="Times New Roman" w:hAnsi="Times New Roman"/>
            <w:i/>
            <w:sz w:val="24"/>
            <w:szCs w:val="24"/>
          </w:rPr>
          <w:t>i</w:t>
        </w:r>
      </w:ins>
      <w:r w:rsidRPr="001228A0">
        <w:rPr>
          <w:rFonts w:ascii="Times New Roman" w:hAnsi="Times New Roman"/>
          <w:i/>
          <w:sz w:val="24"/>
          <w:szCs w:val="24"/>
        </w:rPr>
        <w:t xml:space="preserve">nvestment </w:t>
      </w:r>
      <w:del w:id="69" w:author="Isabelle Agius" w:date="2016-09-20T08:49:00Z">
        <w:r w:rsidRPr="001228A0" w:rsidDel="00A8123D">
          <w:rPr>
            <w:rFonts w:ascii="Times New Roman" w:hAnsi="Times New Roman"/>
            <w:i/>
            <w:sz w:val="24"/>
            <w:szCs w:val="24"/>
          </w:rPr>
          <w:delText>S</w:delText>
        </w:r>
      </w:del>
      <w:ins w:id="70" w:author="Isabelle Agius" w:date="2016-09-20T08:49:00Z">
        <w:r w:rsidR="00A8123D">
          <w:rPr>
            <w:rFonts w:ascii="Times New Roman" w:hAnsi="Times New Roman"/>
            <w:i/>
            <w:sz w:val="24"/>
            <w:szCs w:val="24"/>
          </w:rPr>
          <w:t>s</w:t>
        </w:r>
      </w:ins>
      <w:r w:rsidRPr="001228A0">
        <w:rPr>
          <w:rFonts w:ascii="Times New Roman" w:hAnsi="Times New Roman"/>
          <w:i/>
          <w:sz w:val="24"/>
          <w:szCs w:val="24"/>
        </w:rPr>
        <w:t xml:space="preserve">cheme shall be precluded by the provisions of </w:t>
      </w:r>
      <w:r w:rsidR="00935CD7" w:rsidRPr="001228A0">
        <w:rPr>
          <w:rFonts w:ascii="Times New Roman" w:hAnsi="Times New Roman"/>
          <w:i/>
          <w:szCs w:val="24"/>
        </w:rPr>
        <w:t>sub</w:t>
      </w:r>
      <w:r w:rsidR="00935CD7">
        <w:rPr>
          <w:rFonts w:ascii="Times New Roman" w:hAnsi="Times New Roman"/>
          <w:i/>
          <w:szCs w:val="24"/>
        </w:rPr>
        <w:t>article</w:t>
      </w:r>
      <w:r w:rsidRPr="001228A0">
        <w:rPr>
          <w:rFonts w:ascii="Times New Roman" w:hAnsi="Times New Roman"/>
          <w:i/>
          <w:sz w:val="24"/>
          <w:szCs w:val="24"/>
        </w:rPr>
        <w:t xml:space="preserve"> (1) from issuing or creating such units or from taking such steps as may be necessary for the incorporation or, as the case may be, the establishment of the scheme or from taking such steps as may be necessary for securing the authorisation of the sch</w:t>
      </w:r>
      <w:r w:rsidR="001228A0" w:rsidRPr="001228A0">
        <w:rPr>
          <w:rFonts w:ascii="Times New Roman" w:hAnsi="Times New Roman"/>
          <w:i/>
          <w:sz w:val="24"/>
          <w:szCs w:val="24"/>
        </w:rPr>
        <w:t>eme by the competent authority.”</w:t>
      </w:r>
    </w:p>
    <w:p w:rsidR="00935CD7" w:rsidRDefault="00935CD7" w:rsidP="00843BAB">
      <w:pPr>
        <w:rPr>
          <w:szCs w:val="24"/>
        </w:rPr>
      </w:pPr>
    </w:p>
    <w:p w:rsidR="00935CD7" w:rsidRPr="00495458" w:rsidRDefault="00935CD7" w:rsidP="00935CD7">
      <w:pPr>
        <w:rPr>
          <w:szCs w:val="24"/>
        </w:rPr>
      </w:pPr>
      <w:r w:rsidRPr="00495458">
        <w:rPr>
          <w:szCs w:val="24"/>
        </w:rPr>
        <w:t>Sub</w:t>
      </w:r>
      <w:r>
        <w:rPr>
          <w:szCs w:val="24"/>
        </w:rPr>
        <w:t xml:space="preserve">article </w:t>
      </w:r>
      <w:r w:rsidRPr="00495458">
        <w:rPr>
          <w:szCs w:val="24"/>
        </w:rPr>
        <w:t>4(</w:t>
      </w:r>
      <w:r>
        <w:rPr>
          <w:szCs w:val="24"/>
        </w:rPr>
        <w:t>1</w:t>
      </w:r>
      <w:r w:rsidRPr="00495458">
        <w:rPr>
          <w:szCs w:val="24"/>
        </w:rPr>
        <w:t>) makes it illegal for a</w:t>
      </w:r>
      <w:r>
        <w:rPr>
          <w:szCs w:val="24"/>
        </w:rPr>
        <w:t>ny</w:t>
      </w:r>
      <w:r w:rsidRPr="00495458">
        <w:rPr>
          <w:szCs w:val="24"/>
        </w:rPr>
        <w:t xml:space="preserve"> </w:t>
      </w:r>
      <w:r>
        <w:rPr>
          <w:szCs w:val="24"/>
        </w:rPr>
        <w:t>Scheme, including a Scheme set up as a</w:t>
      </w:r>
      <w:r w:rsidR="00114433">
        <w:rPr>
          <w:szCs w:val="24"/>
        </w:rPr>
        <w:t>n AIF</w:t>
      </w:r>
      <w:r>
        <w:rPr>
          <w:szCs w:val="24"/>
        </w:rPr>
        <w:t>,</w:t>
      </w:r>
      <w:r w:rsidRPr="00495458">
        <w:rPr>
          <w:szCs w:val="24"/>
        </w:rPr>
        <w:t xml:space="preserve"> to </w:t>
      </w:r>
      <w:r w:rsidR="000A7F1A">
        <w:rPr>
          <w:szCs w:val="24"/>
        </w:rPr>
        <w:t xml:space="preserve">operate in or from </w:t>
      </w:r>
      <w:smartTag w:uri="urn:schemas-microsoft-com:office:smarttags" w:element="country-region">
        <w:smartTag w:uri="urn:schemas-microsoft-com:office:smarttags" w:element="place">
          <w:r w:rsidR="000A7F1A">
            <w:rPr>
              <w:szCs w:val="24"/>
            </w:rPr>
            <w:t>Malta</w:t>
          </w:r>
        </w:smartTag>
      </w:smartTag>
      <w:r w:rsidR="000A7F1A">
        <w:rPr>
          <w:szCs w:val="24"/>
        </w:rPr>
        <w:t xml:space="preserve"> without having a licence</w:t>
      </w:r>
      <w:r w:rsidRPr="00495458">
        <w:rPr>
          <w:szCs w:val="24"/>
        </w:rPr>
        <w:t>.</w:t>
      </w:r>
    </w:p>
    <w:p w:rsidR="00935CD7" w:rsidRPr="00495458" w:rsidRDefault="00935CD7" w:rsidP="00843BAB">
      <w:pPr>
        <w:rPr>
          <w:szCs w:val="24"/>
        </w:rPr>
      </w:pPr>
    </w:p>
    <w:p w:rsidR="00843BAB" w:rsidRPr="00495458" w:rsidRDefault="00843BAB" w:rsidP="00843BAB">
      <w:pPr>
        <w:rPr>
          <w:szCs w:val="24"/>
        </w:rPr>
      </w:pPr>
      <w:r w:rsidRPr="00495458">
        <w:rPr>
          <w:szCs w:val="24"/>
        </w:rPr>
        <w:t>Sub</w:t>
      </w:r>
      <w:r w:rsidR="00935CD7">
        <w:rPr>
          <w:szCs w:val="24"/>
        </w:rPr>
        <w:t xml:space="preserve">article </w:t>
      </w:r>
      <w:r w:rsidRPr="00495458">
        <w:rPr>
          <w:szCs w:val="24"/>
        </w:rPr>
        <w:t xml:space="preserve">4(2) makes it illegal for a </w:t>
      </w:r>
      <w:r w:rsidR="00935CD7">
        <w:rPr>
          <w:szCs w:val="24"/>
        </w:rPr>
        <w:t>Scheme including a</w:t>
      </w:r>
      <w:r w:rsidR="00114433">
        <w:rPr>
          <w:szCs w:val="24"/>
        </w:rPr>
        <w:t>n AIF</w:t>
      </w:r>
      <w:r w:rsidR="00935CD7">
        <w:rPr>
          <w:szCs w:val="24"/>
        </w:rPr>
        <w:t>,</w:t>
      </w:r>
      <w:r w:rsidRPr="00495458">
        <w:rPr>
          <w:szCs w:val="24"/>
        </w:rPr>
        <w:t xml:space="preserve"> to use </w:t>
      </w:r>
      <w:smartTag w:uri="urn:schemas-microsoft-com:office:smarttags" w:element="country-region">
        <w:smartTag w:uri="urn:schemas-microsoft-com:office:smarttags" w:element="place">
          <w:r w:rsidRPr="00495458">
            <w:rPr>
              <w:szCs w:val="24"/>
            </w:rPr>
            <w:t>Malta</w:t>
          </w:r>
        </w:smartTag>
      </w:smartTag>
      <w:r w:rsidRPr="00495458">
        <w:rPr>
          <w:szCs w:val="24"/>
        </w:rPr>
        <w:t xml:space="preserve"> as a base without having a licence.</w:t>
      </w:r>
    </w:p>
    <w:p w:rsidR="00843BAB" w:rsidRPr="00495458" w:rsidRDefault="00843BAB" w:rsidP="00843BAB">
      <w:pPr>
        <w:rPr>
          <w:szCs w:val="24"/>
        </w:rPr>
      </w:pPr>
    </w:p>
    <w:p w:rsidR="00843BAB" w:rsidRPr="00495458" w:rsidRDefault="00843BAB" w:rsidP="00843BAB">
      <w:pPr>
        <w:rPr>
          <w:szCs w:val="24"/>
        </w:rPr>
      </w:pPr>
      <w:r w:rsidRPr="00495458">
        <w:rPr>
          <w:szCs w:val="24"/>
        </w:rPr>
        <w:t>Sub</w:t>
      </w:r>
      <w:r w:rsidR="000A7F1A">
        <w:rPr>
          <w:szCs w:val="24"/>
        </w:rPr>
        <w:t>article</w:t>
      </w:r>
      <w:r w:rsidRPr="00495458">
        <w:rPr>
          <w:szCs w:val="24"/>
        </w:rPr>
        <w:t xml:space="preserve"> 4(3) permits the initial steps in establishing a </w:t>
      </w:r>
      <w:r w:rsidR="00935CD7">
        <w:rPr>
          <w:szCs w:val="24"/>
        </w:rPr>
        <w:t>Scheme including a</w:t>
      </w:r>
      <w:r w:rsidR="00114433">
        <w:rPr>
          <w:szCs w:val="24"/>
        </w:rPr>
        <w:t>n AIF</w:t>
      </w:r>
      <w:r w:rsidR="00935CD7">
        <w:rPr>
          <w:szCs w:val="24"/>
        </w:rPr>
        <w:t>,</w:t>
      </w:r>
      <w:r w:rsidRPr="00495458">
        <w:rPr>
          <w:szCs w:val="24"/>
        </w:rPr>
        <w:t xml:space="preserve"> to be taken before a Licence has been obtained but </w:t>
      </w:r>
      <w:r w:rsidR="00935CD7">
        <w:rPr>
          <w:szCs w:val="24"/>
        </w:rPr>
        <w:t xml:space="preserve">the </w:t>
      </w:r>
      <w:r w:rsidRPr="00495458">
        <w:rPr>
          <w:szCs w:val="24"/>
        </w:rPr>
        <w:t xml:space="preserve">Scheme may not deal with </w:t>
      </w:r>
      <w:r w:rsidR="00935CD7">
        <w:rPr>
          <w:szCs w:val="24"/>
        </w:rPr>
        <w:t>i</w:t>
      </w:r>
      <w:r w:rsidRPr="00495458">
        <w:rPr>
          <w:szCs w:val="24"/>
        </w:rPr>
        <w:t>nvestors before it is licensed.</w:t>
      </w:r>
    </w:p>
    <w:p w:rsidR="00843BAB" w:rsidRPr="00495458" w:rsidRDefault="00843BAB" w:rsidP="00843BAB">
      <w:pPr>
        <w:ind w:left="1080" w:hanging="1080"/>
        <w:rPr>
          <w:szCs w:val="24"/>
        </w:rPr>
      </w:pPr>
    </w:p>
    <w:p w:rsidR="001C5872" w:rsidRDefault="00843BAB" w:rsidP="001C5872">
      <w:pPr>
        <w:rPr>
          <w:szCs w:val="24"/>
        </w:rPr>
      </w:pPr>
      <w:r w:rsidRPr="00495458">
        <w:rPr>
          <w:szCs w:val="24"/>
        </w:rPr>
        <w:t xml:space="preserve">Under </w:t>
      </w:r>
      <w:r w:rsidR="00935CD7">
        <w:rPr>
          <w:szCs w:val="24"/>
        </w:rPr>
        <w:t xml:space="preserve">Article </w:t>
      </w:r>
      <w:r w:rsidR="005C65CF">
        <w:rPr>
          <w:szCs w:val="24"/>
        </w:rPr>
        <w:t>12(1)</w:t>
      </w:r>
      <w:r w:rsidRPr="00495458">
        <w:rPr>
          <w:szCs w:val="24"/>
        </w:rPr>
        <w:t xml:space="preserve"> of the Act, certain exemptions have been granted from the requirement to obtain a Collective Investment Scheme </w:t>
      </w:r>
      <w:r w:rsidR="002D2D52">
        <w:rPr>
          <w:szCs w:val="24"/>
        </w:rPr>
        <w:t>l</w:t>
      </w:r>
      <w:r w:rsidR="002D2D52" w:rsidRPr="00495458">
        <w:rPr>
          <w:szCs w:val="24"/>
        </w:rPr>
        <w:t>icence</w:t>
      </w:r>
      <w:r w:rsidRPr="00495458">
        <w:rPr>
          <w:szCs w:val="24"/>
        </w:rPr>
        <w:t>.</w:t>
      </w:r>
      <w:r w:rsidR="001C5872" w:rsidRPr="00A1546E">
        <w:rPr>
          <w:szCs w:val="24"/>
        </w:rPr>
        <w:t xml:space="preserve"> </w:t>
      </w:r>
      <w:r w:rsidR="00E56C05">
        <w:rPr>
          <w:szCs w:val="24"/>
        </w:rPr>
        <w:t xml:space="preserve">For further details, reference should be made to the </w:t>
      </w:r>
      <w:r w:rsidR="001C5872">
        <w:rPr>
          <w:szCs w:val="24"/>
        </w:rPr>
        <w:t xml:space="preserve">Investment Services Act (Exemption) Regulations, </w:t>
      </w:r>
      <w:r w:rsidR="00E56C05">
        <w:rPr>
          <w:szCs w:val="24"/>
        </w:rPr>
        <w:t xml:space="preserve">the </w:t>
      </w:r>
      <w:r w:rsidR="001C5872">
        <w:rPr>
          <w:szCs w:val="24"/>
        </w:rPr>
        <w:t>Investment Services Act (Recognition of Private Collective Investment Schemes) Regulations</w:t>
      </w:r>
      <w:r w:rsidR="00AE6700">
        <w:rPr>
          <w:szCs w:val="24"/>
        </w:rPr>
        <w:t>, the Investment Services Act (Marketing of Alternative Investment Funds) Regulations and the Investment Services Act (Alternative Investment Fund Manager Third Country) Regulations</w:t>
      </w:r>
      <w:r w:rsidR="00022CD1">
        <w:rPr>
          <w:szCs w:val="24"/>
        </w:rPr>
        <w:t>.</w:t>
      </w:r>
    </w:p>
    <w:p w:rsidR="00B17E33" w:rsidRDefault="00B17E33" w:rsidP="001C5872">
      <w:pPr>
        <w:rPr>
          <w:szCs w:val="24"/>
        </w:rPr>
      </w:pPr>
    </w:p>
    <w:p w:rsidR="00B17E33" w:rsidRPr="00B17E33" w:rsidRDefault="00B17E33" w:rsidP="007560CC">
      <w:pPr>
        <w:pStyle w:val="Heading2"/>
        <w:numPr>
          <w:ilvl w:val="1"/>
          <w:numId w:val="6"/>
        </w:numPr>
        <w:ind w:left="709" w:hanging="709"/>
        <w:rPr>
          <w:rFonts w:ascii="Times New Roman" w:hAnsi="Times New Roman"/>
          <w:i/>
          <w:sz w:val="24"/>
          <w:szCs w:val="24"/>
        </w:rPr>
      </w:pPr>
      <w:r w:rsidRPr="00B17E33">
        <w:rPr>
          <w:rFonts w:ascii="Times New Roman" w:hAnsi="Times New Roman"/>
          <w:i/>
          <w:sz w:val="24"/>
          <w:szCs w:val="24"/>
        </w:rPr>
        <w:t>Licensable activities for Self-Managed AIFs</w:t>
      </w:r>
    </w:p>
    <w:p w:rsidR="00B17E33" w:rsidRPr="00B17E33" w:rsidRDefault="00B17E33" w:rsidP="00B17E33"/>
    <w:p w:rsidR="00B17E33" w:rsidRPr="00B17E33" w:rsidRDefault="00B17E33" w:rsidP="00B17E33">
      <w:pPr>
        <w:rPr>
          <w:szCs w:val="24"/>
        </w:rPr>
      </w:pPr>
      <w:r w:rsidRPr="00B17E33">
        <w:rPr>
          <w:szCs w:val="24"/>
        </w:rPr>
        <w:t>A</w:t>
      </w:r>
      <w:r>
        <w:rPr>
          <w:szCs w:val="24"/>
        </w:rPr>
        <w:t xml:space="preserve"> self-managed </w:t>
      </w:r>
      <w:r w:rsidRPr="00B17E33">
        <w:rPr>
          <w:szCs w:val="24"/>
        </w:rPr>
        <w:t xml:space="preserve">AIF may only be authorised to provide the licensable activities </w:t>
      </w:r>
      <w:r w:rsidR="000C4D8D">
        <w:rPr>
          <w:szCs w:val="24"/>
        </w:rPr>
        <w:t xml:space="preserve">which consist in the internal management of the AIF as </w:t>
      </w:r>
      <w:r w:rsidRPr="00B17E33">
        <w:rPr>
          <w:szCs w:val="24"/>
        </w:rPr>
        <w:t>provided hereunder:</w:t>
      </w:r>
    </w:p>
    <w:p w:rsidR="00B17E33" w:rsidRPr="00B17E33" w:rsidRDefault="00B17E33" w:rsidP="007560CC">
      <w:pPr>
        <w:numPr>
          <w:ilvl w:val="0"/>
          <w:numId w:val="18"/>
        </w:numPr>
        <w:ind w:left="1134" w:hanging="567"/>
        <w:rPr>
          <w:szCs w:val="24"/>
          <w:lang w:val="en-US"/>
        </w:rPr>
      </w:pPr>
      <w:r w:rsidRPr="00B17E33">
        <w:rPr>
          <w:szCs w:val="24"/>
          <w:lang w:val="en-US"/>
        </w:rPr>
        <w:lastRenderedPageBreak/>
        <w:t xml:space="preserve">Investment management functions which the </w:t>
      </w:r>
      <w:r w:rsidR="00C654AA">
        <w:rPr>
          <w:szCs w:val="24"/>
          <w:lang w:val="en-US"/>
        </w:rPr>
        <w:t xml:space="preserve">self-managed </w:t>
      </w:r>
      <w:r w:rsidRPr="00B17E33">
        <w:rPr>
          <w:szCs w:val="24"/>
          <w:lang w:val="en-US"/>
        </w:rPr>
        <w:t>AIF shall at least perform:</w:t>
      </w:r>
    </w:p>
    <w:p w:rsidR="00B17E33" w:rsidRPr="00B17E33" w:rsidRDefault="00B17E33" w:rsidP="00B17E33">
      <w:pPr>
        <w:rPr>
          <w:szCs w:val="24"/>
          <w:lang w:val="en-US"/>
        </w:rPr>
      </w:pPr>
    </w:p>
    <w:p w:rsidR="00B17E33" w:rsidRPr="00B17E33" w:rsidRDefault="00B17E33" w:rsidP="007560CC">
      <w:pPr>
        <w:numPr>
          <w:ilvl w:val="0"/>
          <w:numId w:val="19"/>
        </w:numPr>
        <w:rPr>
          <w:szCs w:val="24"/>
          <w:lang w:val="en-US"/>
        </w:rPr>
      </w:pPr>
      <w:r w:rsidRPr="00B17E33">
        <w:rPr>
          <w:szCs w:val="24"/>
          <w:lang w:val="en-US"/>
        </w:rPr>
        <w:t>Portfolio management;</w:t>
      </w:r>
    </w:p>
    <w:p w:rsidR="00B17E33" w:rsidRPr="00B17E33" w:rsidDel="00E95261" w:rsidRDefault="00B17E33" w:rsidP="00B17E33">
      <w:pPr>
        <w:rPr>
          <w:del w:id="71" w:author="Isabelle Agius" w:date="2016-09-20T09:59:00Z"/>
          <w:szCs w:val="24"/>
          <w:lang w:val="en-US"/>
        </w:rPr>
      </w:pPr>
    </w:p>
    <w:p w:rsidR="00B17E33" w:rsidRPr="00B17E33" w:rsidRDefault="00B17E33" w:rsidP="007560CC">
      <w:pPr>
        <w:numPr>
          <w:ilvl w:val="0"/>
          <w:numId w:val="19"/>
        </w:numPr>
        <w:rPr>
          <w:szCs w:val="24"/>
          <w:lang w:val="en-US"/>
        </w:rPr>
      </w:pPr>
      <w:r w:rsidRPr="00B17E33">
        <w:rPr>
          <w:szCs w:val="24"/>
          <w:lang w:val="en-US"/>
        </w:rPr>
        <w:t>Risk management.</w:t>
      </w:r>
    </w:p>
    <w:p w:rsidR="00B17E33" w:rsidRPr="00B17E33" w:rsidRDefault="00B17E33" w:rsidP="00B17E33">
      <w:pPr>
        <w:rPr>
          <w:szCs w:val="24"/>
          <w:lang w:val="en-US"/>
        </w:rPr>
      </w:pPr>
    </w:p>
    <w:p w:rsidR="00B17E33" w:rsidRPr="00B17E33" w:rsidRDefault="00B17E33" w:rsidP="007560CC">
      <w:pPr>
        <w:numPr>
          <w:ilvl w:val="0"/>
          <w:numId w:val="18"/>
        </w:numPr>
        <w:ind w:left="1134" w:hanging="567"/>
        <w:rPr>
          <w:szCs w:val="24"/>
          <w:lang w:val="en-US"/>
        </w:rPr>
      </w:pPr>
      <w:r w:rsidRPr="00B17E33">
        <w:rPr>
          <w:szCs w:val="24"/>
          <w:lang w:val="en-US"/>
        </w:rPr>
        <w:t>Other functions that a</w:t>
      </w:r>
      <w:r w:rsidR="00C654AA">
        <w:rPr>
          <w:szCs w:val="24"/>
          <w:lang w:val="en-US"/>
        </w:rPr>
        <w:t xml:space="preserve"> self-managed </w:t>
      </w:r>
      <w:r w:rsidRPr="00B17E33">
        <w:rPr>
          <w:szCs w:val="24"/>
          <w:lang w:val="en-US"/>
        </w:rPr>
        <w:t>AIF may additionally perform in the course of the collective management of an AIF:</w:t>
      </w:r>
    </w:p>
    <w:p w:rsidR="00B17E33" w:rsidRPr="00B17E33" w:rsidRDefault="00B17E33" w:rsidP="00B17E33">
      <w:pPr>
        <w:rPr>
          <w:szCs w:val="24"/>
          <w:lang w:val="en-US"/>
        </w:rPr>
      </w:pPr>
    </w:p>
    <w:p w:rsidR="00B17E33" w:rsidRPr="00B17E33" w:rsidRDefault="00B17E33" w:rsidP="007560CC">
      <w:pPr>
        <w:numPr>
          <w:ilvl w:val="0"/>
          <w:numId w:val="20"/>
        </w:numPr>
        <w:rPr>
          <w:szCs w:val="24"/>
          <w:lang w:val="en-US"/>
        </w:rPr>
      </w:pPr>
      <w:r w:rsidRPr="00B17E33">
        <w:rPr>
          <w:szCs w:val="24"/>
          <w:lang w:val="en-US"/>
        </w:rPr>
        <w:t>Administration</w:t>
      </w:r>
    </w:p>
    <w:p w:rsidR="00B17E33" w:rsidRPr="00B17E33" w:rsidDel="00E95261" w:rsidRDefault="00B17E33" w:rsidP="00B17E33">
      <w:pPr>
        <w:rPr>
          <w:del w:id="72" w:author="Isabelle Agius" w:date="2016-09-20T09:59:00Z"/>
          <w:szCs w:val="24"/>
          <w:lang w:val="en-US"/>
        </w:rPr>
      </w:pPr>
    </w:p>
    <w:p w:rsidR="00B17E33" w:rsidRPr="00B17E33" w:rsidRDefault="00B17E33" w:rsidP="007560CC">
      <w:pPr>
        <w:numPr>
          <w:ilvl w:val="0"/>
          <w:numId w:val="21"/>
        </w:numPr>
        <w:rPr>
          <w:szCs w:val="24"/>
          <w:lang w:val="en-US"/>
        </w:rPr>
      </w:pPr>
      <w:r w:rsidRPr="00B17E33">
        <w:rPr>
          <w:szCs w:val="24"/>
          <w:lang w:val="en-US"/>
        </w:rPr>
        <w:t>legal and fund management accounting services;</w:t>
      </w:r>
    </w:p>
    <w:p w:rsidR="00B17E33" w:rsidRPr="00B17E33" w:rsidRDefault="00B17E33" w:rsidP="007560CC">
      <w:pPr>
        <w:numPr>
          <w:ilvl w:val="0"/>
          <w:numId w:val="21"/>
        </w:numPr>
        <w:rPr>
          <w:szCs w:val="24"/>
          <w:lang w:val="en-US"/>
        </w:rPr>
      </w:pPr>
      <w:r w:rsidRPr="00B17E33">
        <w:rPr>
          <w:szCs w:val="24"/>
          <w:lang w:val="en-US"/>
        </w:rPr>
        <w:t>customer inquiries;</w:t>
      </w:r>
    </w:p>
    <w:p w:rsidR="00B17E33" w:rsidRPr="00B17E33" w:rsidRDefault="00B17E33" w:rsidP="007560CC">
      <w:pPr>
        <w:numPr>
          <w:ilvl w:val="0"/>
          <w:numId w:val="21"/>
        </w:numPr>
        <w:rPr>
          <w:szCs w:val="24"/>
          <w:lang w:val="en-US"/>
        </w:rPr>
      </w:pPr>
      <w:r w:rsidRPr="00B17E33">
        <w:rPr>
          <w:szCs w:val="24"/>
          <w:lang w:val="en-US"/>
        </w:rPr>
        <w:t>valuation and pricing, including tax returns;</w:t>
      </w:r>
    </w:p>
    <w:p w:rsidR="00B17E33" w:rsidRPr="00B17E33" w:rsidRDefault="00B17E33" w:rsidP="007560CC">
      <w:pPr>
        <w:numPr>
          <w:ilvl w:val="0"/>
          <w:numId w:val="21"/>
        </w:numPr>
        <w:rPr>
          <w:szCs w:val="24"/>
          <w:lang w:val="en-US"/>
        </w:rPr>
      </w:pPr>
      <w:r w:rsidRPr="00B17E33">
        <w:rPr>
          <w:szCs w:val="24"/>
          <w:lang w:val="en-US"/>
        </w:rPr>
        <w:t>regulatory compliance monitoring;</w:t>
      </w:r>
    </w:p>
    <w:p w:rsidR="00B17E33" w:rsidRPr="00B17E33" w:rsidRDefault="00B17E33" w:rsidP="007560CC">
      <w:pPr>
        <w:numPr>
          <w:ilvl w:val="0"/>
          <w:numId w:val="21"/>
        </w:numPr>
        <w:rPr>
          <w:szCs w:val="24"/>
          <w:lang w:val="en-US"/>
        </w:rPr>
      </w:pPr>
      <w:r w:rsidRPr="00B17E33">
        <w:rPr>
          <w:szCs w:val="24"/>
          <w:lang w:val="en-US"/>
        </w:rPr>
        <w:t>maintenance of unit-</w:t>
      </w:r>
      <w:r w:rsidR="00BA786F">
        <w:rPr>
          <w:szCs w:val="24"/>
          <w:lang w:val="en-US"/>
        </w:rPr>
        <w:t xml:space="preserve"> </w:t>
      </w:r>
      <w:r w:rsidRPr="00B17E33">
        <w:rPr>
          <w:szCs w:val="24"/>
          <w:lang w:val="en-US"/>
        </w:rPr>
        <w:t>/shareholder register;</w:t>
      </w:r>
    </w:p>
    <w:p w:rsidR="00B17E33" w:rsidRPr="00B17E33" w:rsidRDefault="00B17E33" w:rsidP="007560CC">
      <w:pPr>
        <w:numPr>
          <w:ilvl w:val="0"/>
          <w:numId w:val="21"/>
        </w:numPr>
        <w:rPr>
          <w:szCs w:val="24"/>
          <w:lang w:val="en-US"/>
        </w:rPr>
      </w:pPr>
      <w:r w:rsidRPr="00B17E33">
        <w:rPr>
          <w:szCs w:val="24"/>
          <w:lang w:val="en-US"/>
        </w:rPr>
        <w:t>distribution of income;</w:t>
      </w:r>
    </w:p>
    <w:p w:rsidR="00B17E33" w:rsidRPr="00B17E33" w:rsidRDefault="00B17E33" w:rsidP="007560CC">
      <w:pPr>
        <w:numPr>
          <w:ilvl w:val="0"/>
          <w:numId w:val="21"/>
        </w:numPr>
        <w:rPr>
          <w:szCs w:val="24"/>
          <w:lang w:val="en-US"/>
        </w:rPr>
      </w:pPr>
      <w:r w:rsidRPr="00B17E33">
        <w:rPr>
          <w:szCs w:val="24"/>
          <w:lang w:val="en-US"/>
        </w:rPr>
        <w:t>unit/</w:t>
      </w:r>
      <w:r w:rsidR="00BA786F">
        <w:rPr>
          <w:szCs w:val="24"/>
          <w:lang w:val="en-US"/>
        </w:rPr>
        <w:t xml:space="preserve"> </w:t>
      </w:r>
      <w:r w:rsidRPr="00B17E33">
        <w:rPr>
          <w:szCs w:val="24"/>
          <w:lang w:val="en-US"/>
        </w:rPr>
        <w:t>shares issues and redemptions;</w:t>
      </w:r>
    </w:p>
    <w:p w:rsidR="00B17E33" w:rsidRPr="00B17E33" w:rsidRDefault="00B17E33" w:rsidP="007560CC">
      <w:pPr>
        <w:numPr>
          <w:ilvl w:val="0"/>
          <w:numId w:val="21"/>
        </w:numPr>
        <w:rPr>
          <w:szCs w:val="24"/>
          <w:lang w:val="en-US"/>
        </w:rPr>
      </w:pPr>
      <w:r w:rsidRPr="00B17E33">
        <w:rPr>
          <w:szCs w:val="24"/>
          <w:lang w:val="en-US"/>
        </w:rPr>
        <w:t xml:space="preserve">contract settlements including certificate dispatch; </w:t>
      </w:r>
    </w:p>
    <w:p w:rsidR="00B17E33" w:rsidRPr="00B17E33" w:rsidRDefault="00B17E33" w:rsidP="007560CC">
      <w:pPr>
        <w:numPr>
          <w:ilvl w:val="0"/>
          <w:numId w:val="21"/>
        </w:numPr>
        <w:rPr>
          <w:szCs w:val="24"/>
          <w:lang w:val="en-US"/>
        </w:rPr>
      </w:pPr>
      <w:r w:rsidRPr="00B17E33">
        <w:rPr>
          <w:szCs w:val="24"/>
          <w:lang w:val="en-US"/>
        </w:rPr>
        <w:t>record keeping.</w:t>
      </w:r>
    </w:p>
    <w:p w:rsidR="00B17E33" w:rsidRPr="00B17E33" w:rsidRDefault="00B17E33" w:rsidP="00B17E33">
      <w:pPr>
        <w:rPr>
          <w:szCs w:val="24"/>
          <w:lang w:val="en-US"/>
        </w:rPr>
      </w:pPr>
    </w:p>
    <w:p w:rsidR="00B17E33" w:rsidRPr="00B17E33" w:rsidRDefault="00B17E33" w:rsidP="007560CC">
      <w:pPr>
        <w:numPr>
          <w:ilvl w:val="0"/>
          <w:numId w:val="20"/>
        </w:numPr>
        <w:rPr>
          <w:szCs w:val="24"/>
          <w:lang w:val="en-US"/>
        </w:rPr>
      </w:pPr>
      <w:r w:rsidRPr="00B17E33">
        <w:rPr>
          <w:szCs w:val="24"/>
          <w:lang w:val="en-US"/>
        </w:rPr>
        <w:t>Marketing;</w:t>
      </w:r>
    </w:p>
    <w:p w:rsidR="00B17E33" w:rsidRPr="00B17E33" w:rsidRDefault="00B17E33" w:rsidP="00B17E33">
      <w:pPr>
        <w:rPr>
          <w:szCs w:val="24"/>
          <w:lang w:val="en-US"/>
        </w:rPr>
      </w:pPr>
    </w:p>
    <w:p w:rsidR="00B17E33" w:rsidRPr="00B17E33" w:rsidRDefault="00B17E33" w:rsidP="007560CC">
      <w:pPr>
        <w:numPr>
          <w:ilvl w:val="0"/>
          <w:numId w:val="20"/>
        </w:numPr>
        <w:rPr>
          <w:szCs w:val="24"/>
          <w:lang w:val="en-US"/>
        </w:rPr>
      </w:pPr>
      <w:r w:rsidRPr="00B17E33">
        <w:rPr>
          <w:szCs w:val="24"/>
          <w:lang w:val="en-US"/>
        </w:rPr>
        <w:t xml:space="preserve">Activities related to the assets of AIFs, namely services necessary to meet the fiduciary duties of the </w:t>
      </w:r>
      <w:r w:rsidR="00C654AA">
        <w:rPr>
          <w:szCs w:val="24"/>
          <w:lang w:val="en-US"/>
        </w:rPr>
        <w:t xml:space="preserve">self-managed </w:t>
      </w:r>
      <w:r w:rsidRPr="00B17E33">
        <w:rPr>
          <w:szCs w:val="24"/>
          <w:lang w:val="en-US"/>
        </w:rPr>
        <w:t>AIF, facilities management, real estate administration activities, advice to undertakings on capital structure, industrial strategy and related matters, advice and services relating to mergers and the purchase of undertakings and other services connect</w:t>
      </w:r>
      <w:r w:rsidR="00C654AA">
        <w:rPr>
          <w:szCs w:val="24"/>
          <w:lang w:val="en-US"/>
        </w:rPr>
        <w:t>ed</w:t>
      </w:r>
      <w:r w:rsidRPr="00B17E33">
        <w:rPr>
          <w:szCs w:val="24"/>
          <w:lang w:val="en-US"/>
        </w:rPr>
        <w:t xml:space="preserve"> to the management of AIFs and the companies and other assets in which it has invested. </w:t>
      </w:r>
    </w:p>
    <w:p w:rsidR="00B17E33" w:rsidRPr="00B17E33" w:rsidRDefault="00B17E33" w:rsidP="00B17E33">
      <w:pPr>
        <w:rPr>
          <w:szCs w:val="24"/>
          <w:lang w:val="en-US"/>
        </w:rPr>
      </w:pPr>
    </w:p>
    <w:p w:rsidR="00B17E33" w:rsidRPr="00B17E33" w:rsidRDefault="00881FCD" w:rsidP="00B17E33">
      <w:pPr>
        <w:rPr>
          <w:szCs w:val="24"/>
        </w:rPr>
      </w:pPr>
      <w:r>
        <w:rPr>
          <w:szCs w:val="24"/>
        </w:rPr>
        <w:t>Self</w:t>
      </w:r>
      <w:r w:rsidR="000C4D8D">
        <w:rPr>
          <w:szCs w:val="24"/>
        </w:rPr>
        <w:t>-</w:t>
      </w:r>
      <w:r>
        <w:rPr>
          <w:szCs w:val="24"/>
        </w:rPr>
        <w:t>managed AIFs</w:t>
      </w:r>
      <w:r w:rsidR="00B17E33" w:rsidRPr="00B17E33">
        <w:rPr>
          <w:szCs w:val="24"/>
        </w:rPr>
        <w:t xml:space="preserve"> shall, </w:t>
      </w:r>
      <w:r w:rsidR="000074FC">
        <w:rPr>
          <w:szCs w:val="24"/>
        </w:rPr>
        <w:t xml:space="preserve">make a direct or indirect offering or placement of units </w:t>
      </w:r>
      <w:r w:rsidR="00B17E33" w:rsidRPr="00B17E33">
        <w:rPr>
          <w:szCs w:val="24"/>
        </w:rPr>
        <w:t xml:space="preserve">or shares </w:t>
      </w:r>
      <w:r w:rsidR="000074FC">
        <w:rPr>
          <w:szCs w:val="24"/>
        </w:rPr>
        <w:t xml:space="preserve">of AIFs to </w:t>
      </w:r>
      <w:r w:rsidR="00B17E33" w:rsidRPr="00B17E33">
        <w:rPr>
          <w:szCs w:val="24"/>
        </w:rPr>
        <w:t>investors in any Member State or EEA State in accordance with the provisions of the Investment Services Act (</w:t>
      </w:r>
      <w:r w:rsidR="00AA35D6">
        <w:rPr>
          <w:szCs w:val="24"/>
        </w:rPr>
        <w:t>Marketing of AIFs</w:t>
      </w:r>
      <w:r w:rsidR="00B17E33" w:rsidRPr="00B17E33">
        <w:rPr>
          <w:szCs w:val="24"/>
        </w:rPr>
        <w:t>) Regulations.</w:t>
      </w:r>
    </w:p>
    <w:p w:rsidR="00B17E33" w:rsidRPr="00C654AA" w:rsidRDefault="00B17E33" w:rsidP="00B17E33">
      <w:pPr>
        <w:rPr>
          <w:b/>
          <w:i/>
          <w:szCs w:val="24"/>
        </w:rPr>
      </w:pPr>
    </w:p>
    <w:p w:rsidR="00843BAB" w:rsidRPr="00D86A6B" w:rsidRDefault="00843BAB" w:rsidP="007560CC">
      <w:pPr>
        <w:pStyle w:val="Heading2"/>
        <w:numPr>
          <w:ilvl w:val="0"/>
          <w:numId w:val="6"/>
        </w:numPr>
        <w:ind w:left="709" w:hanging="709"/>
        <w:rPr>
          <w:rFonts w:ascii="Times New Roman" w:hAnsi="Times New Roman"/>
          <w:smallCaps/>
          <w:sz w:val="24"/>
          <w:szCs w:val="24"/>
        </w:rPr>
      </w:pPr>
      <w:r>
        <w:rPr>
          <w:rFonts w:ascii="Times New Roman" w:hAnsi="Times New Roman"/>
          <w:sz w:val="24"/>
          <w:szCs w:val="24"/>
        </w:rPr>
        <w:br w:type="page"/>
      </w:r>
      <w:r w:rsidRPr="00D86A6B">
        <w:rPr>
          <w:rFonts w:ascii="Times New Roman" w:hAnsi="Times New Roman"/>
          <w:smallCaps/>
          <w:sz w:val="24"/>
          <w:szCs w:val="24"/>
        </w:rPr>
        <w:lastRenderedPageBreak/>
        <w:tab/>
        <w:t>Criteria which MFSA will apply in considering an application for a Licence</w:t>
      </w:r>
    </w:p>
    <w:p w:rsidR="00843BAB" w:rsidRPr="00495458" w:rsidRDefault="00843BAB" w:rsidP="00843BAB">
      <w:pPr>
        <w:ind w:left="1080" w:hanging="1080"/>
        <w:rPr>
          <w:b/>
          <w:szCs w:val="24"/>
        </w:rPr>
      </w:pPr>
    </w:p>
    <w:p w:rsidR="00843BAB" w:rsidRPr="00495458" w:rsidRDefault="00843BAB" w:rsidP="00843BAB">
      <w:pPr>
        <w:pStyle w:val="BodyText3"/>
        <w:tabs>
          <w:tab w:val="clear" w:pos="7230"/>
        </w:tabs>
        <w:ind w:right="0"/>
        <w:rPr>
          <w:rFonts w:ascii="Times New Roman" w:hAnsi="Times New Roman"/>
          <w:szCs w:val="24"/>
        </w:rPr>
      </w:pPr>
      <w:r w:rsidRPr="00495458">
        <w:rPr>
          <w:rFonts w:ascii="Times New Roman" w:hAnsi="Times New Roman"/>
          <w:szCs w:val="24"/>
        </w:rPr>
        <w:t xml:space="preserve">The MFSA </w:t>
      </w:r>
      <w:del w:id="73" w:author="Isabelle Agius" w:date="2016-09-20T10:00:00Z">
        <w:r w:rsidRPr="00495458" w:rsidDel="00E95261">
          <w:rPr>
            <w:rFonts w:ascii="Times New Roman" w:hAnsi="Times New Roman"/>
            <w:szCs w:val="24"/>
          </w:rPr>
          <w:delText xml:space="preserve">may </w:delText>
        </w:r>
      </w:del>
      <w:ins w:id="74" w:author="Isabelle Agius" w:date="2016-09-20T10:00:00Z">
        <w:r w:rsidR="00E95261">
          <w:rPr>
            <w:rFonts w:ascii="Times New Roman" w:hAnsi="Times New Roman"/>
            <w:szCs w:val="24"/>
          </w:rPr>
          <w:t>shall</w:t>
        </w:r>
        <w:r w:rsidR="00E95261" w:rsidRPr="00495458">
          <w:rPr>
            <w:rFonts w:ascii="Times New Roman" w:hAnsi="Times New Roman"/>
            <w:szCs w:val="24"/>
          </w:rPr>
          <w:t xml:space="preserve"> </w:t>
        </w:r>
      </w:ins>
      <w:r w:rsidRPr="00495458">
        <w:rPr>
          <w:rFonts w:ascii="Times New Roman" w:hAnsi="Times New Roman"/>
          <w:szCs w:val="24"/>
        </w:rPr>
        <w:t xml:space="preserve">only grant a </w:t>
      </w:r>
      <w:ins w:id="75" w:author="Isabelle Agius" w:date="2016-09-20T09:59:00Z">
        <w:r w:rsidR="00E95261">
          <w:rPr>
            <w:rFonts w:ascii="Times New Roman" w:hAnsi="Times New Roman"/>
            <w:szCs w:val="24"/>
          </w:rPr>
          <w:t>c</w:t>
        </w:r>
      </w:ins>
      <w:del w:id="76" w:author="Isabelle Agius" w:date="2016-09-20T09:59:00Z">
        <w:r w:rsidRPr="00495458" w:rsidDel="00E95261">
          <w:rPr>
            <w:rFonts w:ascii="Times New Roman" w:hAnsi="Times New Roman"/>
            <w:szCs w:val="24"/>
          </w:rPr>
          <w:delText>C</w:delText>
        </w:r>
      </w:del>
      <w:r w:rsidRPr="00495458">
        <w:rPr>
          <w:rFonts w:ascii="Times New Roman" w:hAnsi="Times New Roman"/>
          <w:szCs w:val="24"/>
        </w:rPr>
        <w:t xml:space="preserve">ollective </w:t>
      </w:r>
      <w:del w:id="77" w:author="Isabelle Agius" w:date="2016-09-20T09:59:00Z">
        <w:r w:rsidRPr="00495458" w:rsidDel="00E95261">
          <w:rPr>
            <w:rFonts w:ascii="Times New Roman" w:hAnsi="Times New Roman"/>
            <w:szCs w:val="24"/>
          </w:rPr>
          <w:delText>I</w:delText>
        </w:r>
      </w:del>
      <w:ins w:id="78" w:author="Isabelle Agius" w:date="2016-09-20T09:59:00Z">
        <w:r w:rsidR="00E95261">
          <w:rPr>
            <w:rFonts w:ascii="Times New Roman" w:hAnsi="Times New Roman"/>
            <w:szCs w:val="24"/>
          </w:rPr>
          <w:t>i</w:t>
        </w:r>
      </w:ins>
      <w:r w:rsidRPr="00495458">
        <w:rPr>
          <w:rFonts w:ascii="Times New Roman" w:hAnsi="Times New Roman"/>
          <w:szCs w:val="24"/>
        </w:rPr>
        <w:t xml:space="preserve">nvestment </w:t>
      </w:r>
      <w:del w:id="79" w:author="Isabelle Agius" w:date="2016-09-20T09:59:00Z">
        <w:r w:rsidRPr="00495458" w:rsidDel="00E95261">
          <w:rPr>
            <w:rFonts w:ascii="Times New Roman" w:hAnsi="Times New Roman"/>
            <w:szCs w:val="24"/>
          </w:rPr>
          <w:delText>S</w:delText>
        </w:r>
      </w:del>
      <w:ins w:id="80" w:author="Isabelle Agius" w:date="2016-09-20T09:59:00Z">
        <w:r w:rsidR="00E95261">
          <w:rPr>
            <w:rFonts w:ascii="Times New Roman" w:hAnsi="Times New Roman"/>
            <w:szCs w:val="24"/>
          </w:rPr>
          <w:t>s</w:t>
        </w:r>
      </w:ins>
      <w:r w:rsidRPr="00495458">
        <w:rPr>
          <w:rFonts w:ascii="Times New Roman" w:hAnsi="Times New Roman"/>
          <w:szCs w:val="24"/>
        </w:rPr>
        <w:t xml:space="preserve">cheme </w:t>
      </w:r>
      <w:r w:rsidR="002D2D52">
        <w:rPr>
          <w:rFonts w:ascii="Times New Roman" w:hAnsi="Times New Roman"/>
          <w:szCs w:val="24"/>
        </w:rPr>
        <w:t>l</w:t>
      </w:r>
      <w:r w:rsidR="002D2D52" w:rsidRPr="00495458">
        <w:rPr>
          <w:rFonts w:ascii="Times New Roman" w:hAnsi="Times New Roman"/>
          <w:szCs w:val="24"/>
        </w:rPr>
        <w:t xml:space="preserve">icence </w:t>
      </w:r>
      <w:r w:rsidRPr="00495458">
        <w:rPr>
          <w:rFonts w:ascii="Times New Roman" w:hAnsi="Times New Roman"/>
          <w:szCs w:val="24"/>
        </w:rPr>
        <w:t>to a</w:t>
      </w:r>
      <w:r w:rsidR="007A1009">
        <w:rPr>
          <w:rFonts w:ascii="Times New Roman" w:hAnsi="Times New Roman"/>
          <w:szCs w:val="24"/>
        </w:rPr>
        <w:t>n AIF</w:t>
      </w:r>
      <w:r w:rsidRPr="00495458">
        <w:rPr>
          <w:rFonts w:ascii="Times New Roman" w:hAnsi="Times New Roman"/>
          <w:szCs w:val="24"/>
        </w:rPr>
        <w:t xml:space="preserve"> if it is satisfied to the extent that it can be, that the </w:t>
      </w:r>
      <w:r w:rsidR="007A1009">
        <w:rPr>
          <w:rFonts w:ascii="Times New Roman" w:hAnsi="Times New Roman"/>
          <w:szCs w:val="24"/>
          <w:lang w:eastAsia="en-GB"/>
        </w:rPr>
        <w:t>AIF</w:t>
      </w:r>
      <w:r w:rsidRPr="00495458">
        <w:rPr>
          <w:rFonts w:ascii="Times New Roman" w:hAnsi="Times New Roman"/>
          <w:szCs w:val="24"/>
        </w:rPr>
        <w:t xml:space="preserve"> will comply in all respects with the </w:t>
      </w:r>
      <w:r w:rsidR="00DD31CC">
        <w:rPr>
          <w:rFonts w:ascii="Times New Roman" w:hAnsi="Times New Roman"/>
          <w:szCs w:val="24"/>
        </w:rPr>
        <w:t xml:space="preserve">provisions of the Act, the </w:t>
      </w:r>
      <w:del w:id="81" w:author="Isabelle Agius" w:date="2016-09-20T10:00:00Z">
        <w:r w:rsidRPr="00495458" w:rsidDel="00E95261">
          <w:rPr>
            <w:rFonts w:ascii="Times New Roman" w:hAnsi="Times New Roman"/>
            <w:szCs w:val="24"/>
          </w:rPr>
          <w:delText xml:space="preserve">relevant </w:delText>
        </w:r>
      </w:del>
      <w:ins w:id="82" w:author="Isabelle Agius" w:date="2016-09-20T10:00:00Z">
        <w:r w:rsidR="00E95261">
          <w:rPr>
            <w:rFonts w:ascii="Times New Roman" w:hAnsi="Times New Roman"/>
            <w:szCs w:val="24"/>
          </w:rPr>
          <w:t>applicable</w:t>
        </w:r>
        <w:r w:rsidR="00E95261" w:rsidRPr="00495458">
          <w:rPr>
            <w:rFonts w:ascii="Times New Roman" w:hAnsi="Times New Roman"/>
            <w:szCs w:val="24"/>
          </w:rPr>
          <w:t xml:space="preserve"> </w:t>
        </w:r>
      </w:ins>
      <w:r w:rsidR="00DD31CC">
        <w:rPr>
          <w:rFonts w:ascii="Times New Roman" w:hAnsi="Times New Roman"/>
          <w:szCs w:val="24"/>
        </w:rPr>
        <w:t>R</w:t>
      </w:r>
      <w:r w:rsidRPr="00495458">
        <w:rPr>
          <w:rFonts w:ascii="Times New Roman" w:hAnsi="Times New Roman"/>
          <w:szCs w:val="24"/>
        </w:rPr>
        <w:t xml:space="preserve">egulations and </w:t>
      </w:r>
      <w:r w:rsidR="00DD31CC">
        <w:rPr>
          <w:rFonts w:ascii="Times New Roman" w:hAnsi="Times New Roman"/>
          <w:szCs w:val="24"/>
        </w:rPr>
        <w:t xml:space="preserve">these </w:t>
      </w:r>
      <w:del w:id="83" w:author="Isabelle Agius" w:date="2016-09-20T10:00:00Z">
        <w:r w:rsidR="000B03B2" w:rsidDel="00E95261">
          <w:rPr>
            <w:rFonts w:ascii="Times New Roman" w:hAnsi="Times New Roman"/>
            <w:szCs w:val="24"/>
          </w:rPr>
          <w:delText>Rules</w:delText>
        </w:r>
        <w:r w:rsidR="00DD31CC" w:rsidDel="00E95261">
          <w:rPr>
            <w:rFonts w:ascii="Times New Roman" w:hAnsi="Times New Roman"/>
            <w:szCs w:val="24"/>
          </w:rPr>
          <w:delText xml:space="preserve"> </w:delText>
        </w:r>
      </w:del>
      <w:ins w:id="84" w:author="Isabelle Agius" w:date="2016-09-20T10:00:00Z">
        <w:r w:rsidR="00E95261">
          <w:rPr>
            <w:rFonts w:ascii="Times New Roman" w:hAnsi="Times New Roman"/>
            <w:szCs w:val="24"/>
          </w:rPr>
          <w:t xml:space="preserve">Investment Services Rules </w:t>
        </w:r>
      </w:ins>
      <w:r w:rsidR="00DD31CC">
        <w:rPr>
          <w:rFonts w:ascii="Times New Roman" w:hAnsi="Times New Roman"/>
          <w:szCs w:val="24"/>
        </w:rPr>
        <w:t xml:space="preserve">and </w:t>
      </w:r>
      <w:r w:rsidRPr="00495458">
        <w:rPr>
          <w:rFonts w:ascii="Times New Roman" w:hAnsi="Times New Roman"/>
          <w:szCs w:val="24"/>
        </w:rPr>
        <w:t>that its directors and officers, or in the case of a unit trust</w:t>
      </w:r>
      <w:r w:rsidR="00310477">
        <w:rPr>
          <w:rFonts w:ascii="Times New Roman" w:hAnsi="Times New Roman"/>
          <w:szCs w:val="24"/>
        </w:rPr>
        <w:t>/</w:t>
      </w:r>
      <w:r w:rsidR="00BA786F">
        <w:rPr>
          <w:rFonts w:ascii="Times New Roman" w:hAnsi="Times New Roman"/>
          <w:szCs w:val="24"/>
        </w:rPr>
        <w:t xml:space="preserve"> </w:t>
      </w:r>
      <w:del w:id="85" w:author="Isabelle Agius" w:date="2016-09-28T08:53:00Z">
        <w:r w:rsidR="00310477" w:rsidDel="009970FC">
          <w:rPr>
            <w:rFonts w:ascii="Times New Roman" w:hAnsi="Times New Roman"/>
            <w:szCs w:val="24"/>
          </w:rPr>
          <w:delText xml:space="preserve">common </w:delText>
        </w:r>
      </w:del>
      <w:r w:rsidR="00310477">
        <w:rPr>
          <w:rFonts w:ascii="Times New Roman" w:hAnsi="Times New Roman"/>
          <w:szCs w:val="24"/>
        </w:rPr>
        <w:t>contractual fund</w:t>
      </w:r>
      <w:r w:rsidRPr="00495458">
        <w:rPr>
          <w:rFonts w:ascii="Times New Roman" w:hAnsi="Times New Roman"/>
          <w:szCs w:val="24"/>
        </w:rPr>
        <w:t xml:space="preserve"> or limited partnership, its Trustee(s) or General Partner(s) respectively, are fit and proper persons to carry out the functions required of them in connection with the</w:t>
      </w:r>
      <w:r w:rsidR="00DD31CC">
        <w:rPr>
          <w:rFonts w:ascii="Times New Roman" w:hAnsi="Times New Roman"/>
          <w:szCs w:val="24"/>
        </w:rPr>
        <w:t xml:space="preserve"> </w:t>
      </w:r>
      <w:r w:rsidR="007A1009">
        <w:rPr>
          <w:rFonts w:ascii="Times New Roman" w:hAnsi="Times New Roman"/>
          <w:szCs w:val="24"/>
        </w:rPr>
        <w:t>AIF</w:t>
      </w:r>
      <w:r w:rsidRPr="00495458">
        <w:rPr>
          <w:rFonts w:ascii="Times New Roman" w:hAnsi="Times New Roman"/>
          <w:szCs w:val="24"/>
        </w:rPr>
        <w:t>.</w:t>
      </w:r>
    </w:p>
    <w:p w:rsidR="00843BAB" w:rsidRPr="00495458" w:rsidRDefault="00843BAB" w:rsidP="00843BAB">
      <w:pPr>
        <w:rPr>
          <w:szCs w:val="24"/>
        </w:rPr>
      </w:pPr>
    </w:p>
    <w:p w:rsidR="00843BAB" w:rsidRPr="00495458" w:rsidRDefault="00843BAB" w:rsidP="00843BAB">
      <w:pPr>
        <w:rPr>
          <w:szCs w:val="24"/>
        </w:rPr>
      </w:pPr>
      <w:r w:rsidRPr="00495458">
        <w:rPr>
          <w:szCs w:val="24"/>
        </w:rPr>
        <w:t xml:space="preserve">In accordance with </w:t>
      </w:r>
      <w:r w:rsidR="000A7F1A">
        <w:rPr>
          <w:szCs w:val="24"/>
        </w:rPr>
        <w:t xml:space="preserve">Article </w:t>
      </w:r>
      <w:r w:rsidRPr="00495458">
        <w:rPr>
          <w:szCs w:val="24"/>
        </w:rPr>
        <w:t>6(3) of the Act, when considering whether to grant or refuse a Licence, the MFSA will, in particular, have regard to:</w:t>
      </w:r>
    </w:p>
    <w:p w:rsidR="00843BAB" w:rsidRPr="00495458" w:rsidRDefault="00843BAB" w:rsidP="00843BAB">
      <w:pPr>
        <w:ind w:left="1080" w:hanging="1080"/>
        <w:rPr>
          <w:szCs w:val="24"/>
        </w:rPr>
      </w:pPr>
    </w:p>
    <w:p w:rsidR="00843BAB" w:rsidRPr="00495458" w:rsidRDefault="00843BAB" w:rsidP="00530E36">
      <w:pPr>
        <w:numPr>
          <w:ilvl w:val="0"/>
          <w:numId w:val="3"/>
        </w:numPr>
        <w:tabs>
          <w:tab w:val="clear" w:pos="360"/>
          <w:tab w:val="num" w:pos="567"/>
        </w:tabs>
        <w:ind w:left="567" w:hanging="567"/>
        <w:rPr>
          <w:szCs w:val="24"/>
        </w:rPr>
      </w:pPr>
      <w:r w:rsidRPr="00495458">
        <w:rPr>
          <w:szCs w:val="24"/>
        </w:rPr>
        <w:t>the protection of investors and the general public;</w:t>
      </w:r>
    </w:p>
    <w:p w:rsidR="00843BAB" w:rsidRPr="00495458" w:rsidRDefault="00843BAB" w:rsidP="00530E36">
      <w:pPr>
        <w:numPr>
          <w:ilvl w:val="0"/>
          <w:numId w:val="3"/>
        </w:numPr>
        <w:tabs>
          <w:tab w:val="clear" w:pos="360"/>
          <w:tab w:val="num" w:pos="567"/>
        </w:tabs>
        <w:ind w:left="567" w:hanging="567"/>
        <w:rPr>
          <w:szCs w:val="24"/>
        </w:rPr>
      </w:pPr>
      <w:r w:rsidRPr="00495458">
        <w:rPr>
          <w:szCs w:val="24"/>
        </w:rPr>
        <w:t xml:space="preserve">the protection to the reputation of </w:t>
      </w:r>
      <w:smartTag w:uri="urn:schemas-microsoft-com:office:smarttags" w:element="country-region">
        <w:r w:rsidRPr="00495458">
          <w:rPr>
            <w:szCs w:val="24"/>
          </w:rPr>
          <w:t>Malta</w:t>
        </w:r>
      </w:smartTag>
      <w:r w:rsidRPr="00495458">
        <w:rPr>
          <w:szCs w:val="24"/>
        </w:rPr>
        <w:t xml:space="preserve"> taking into account </w:t>
      </w:r>
      <w:smartTag w:uri="urn:schemas-microsoft-com:office:smarttags" w:element="country-region">
        <w:smartTag w:uri="urn:schemas-microsoft-com:office:smarttags" w:element="place">
          <w:r w:rsidRPr="00495458">
            <w:rPr>
              <w:szCs w:val="24"/>
            </w:rPr>
            <w:t>Malta</w:t>
          </w:r>
        </w:smartTag>
      </w:smartTag>
      <w:r w:rsidRPr="00495458">
        <w:rPr>
          <w:szCs w:val="24"/>
        </w:rPr>
        <w:t xml:space="preserve">’s international commitments; </w:t>
      </w:r>
    </w:p>
    <w:p w:rsidR="00843BAB" w:rsidRPr="00495458" w:rsidRDefault="00843BAB" w:rsidP="00530E36">
      <w:pPr>
        <w:numPr>
          <w:ilvl w:val="0"/>
          <w:numId w:val="3"/>
        </w:numPr>
        <w:tabs>
          <w:tab w:val="clear" w:pos="360"/>
          <w:tab w:val="num" w:pos="567"/>
        </w:tabs>
        <w:ind w:left="567" w:hanging="567"/>
        <w:rPr>
          <w:szCs w:val="24"/>
        </w:rPr>
      </w:pPr>
      <w:r w:rsidRPr="00495458">
        <w:rPr>
          <w:szCs w:val="24"/>
        </w:rPr>
        <w:t xml:space="preserve">the promotion of competition and choice; and </w:t>
      </w:r>
    </w:p>
    <w:p w:rsidR="00843BAB" w:rsidRPr="00495458" w:rsidRDefault="00843BAB" w:rsidP="00530E36">
      <w:pPr>
        <w:numPr>
          <w:ilvl w:val="0"/>
          <w:numId w:val="3"/>
        </w:numPr>
        <w:tabs>
          <w:tab w:val="clear" w:pos="360"/>
          <w:tab w:val="num" w:pos="567"/>
        </w:tabs>
        <w:ind w:left="567" w:hanging="567"/>
        <w:rPr>
          <w:szCs w:val="24"/>
        </w:rPr>
      </w:pPr>
      <w:r w:rsidRPr="00495458">
        <w:rPr>
          <w:szCs w:val="24"/>
        </w:rPr>
        <w:t xml:space="preserve">the reputation and suitability of the applicant and all other parties connected with the </w:t>
      </w:r>
      <w:r w:rsidR="007A1009">
        <w:rPr>
          <w:szCs w:val="24"/>
        </w:rPr>
        <w:t>AIF</w:t>
      </w:r>
      <w:r w:rsidRPr="00495458">
        <w:rPr>
          <w:szCs w:val="24"/>
        </w:rPr>
        <w:t>.</w:t>
      </w:r>
      <w:r w:rsidR="00AF404A">
        <w:rPr>
          <w:szCs w:val="24"/>
        </w:rPr>
        <w:t xml:space="preserve">  </w:t>
      </w:r>
    </w:p>
    <w:p w:rsidR="00843BAB" w:rsidRPr="00495458" w:rsidRDefault="00843BAB" w:rsidP="00843BAB">
      <w:pPr>
        <w:rPr>
          <w:szCs w:val="24"/>
        </w:rPr>
      </w:pPr>
    </w:p>
    <w:p w:rsidR="00843BAB" w:rsidRPr="00495458" w:rsidRDefault="00843BAB" w:rsidP="00843BAB">
      <w:pPr>
        <w:rPr>
          <w:szCs w:val="24"/>
        </w:rPr>
      </w:pPr>
      <w:r w:rsidRPr="00495458">
        <w:rPr>
          <w:szCs w:val="24"/>
        </w:rPr>
        <w:t xml:space="preserve">The MFSA will consider the nature of the </w:t>
      </w:r>
      <w:r w:rsidR="00F64C4C">
        <w:rPr>
          <w:kern w:val="0"/>
          <w:szCs w:val="24"/>
          <w:lang w:eastAsia="en-GB"/>
        </w:rPr>
        <w:t>AIF</w:t>
      </w:r>
      <w:r w:rsidRPr="00495458">
        <w:rPr>
          <w:szCs w:val="24"/>
        </w:rPr>
        <w:t xml:space="preserve"> and the</w:t>
      </w:r>
      <w:r w:rsidR="004B3A55">
        <w:rPr>
          <w:szCs w:val="24"/>
        </w:rPr>
        <w:t xml:space="preserve"> nature </w:t>
      </w:r>
      <w:r w:rsidRPr="00495458">
        <w:rPr>
          <w:szCs w:val="24"/>
        </w:rPr>
        <w:t xml:space="preserve">of investors to whom it will be marketed. It will also look into the experience and track record of all parties who will be involved with the </w:t>
      </w:r>
      <w:r w:rsidR="00F64C4C">
        <w:rPr>
          <w:kern w:val="0"/>
          <w:szCs w:val="24"/>
          <w:lang w:eastAsia="en-GB"/>
        </w:rPr>
        <w:t>AIF</w:t>
      </w:r>
      <w:r w:rsidRPr="00495458">
        <w:rPr>
          <w:szCs w:val="24"/>
        </w:rPr>
        <w:t xml:space="preserve">. Such </w:t>
      </w:r>
      <w:r w:rsidR="000A7F1A">
        <w:rPr>
          <w:szCs w:val="24"/>
        </w:rPr>
        <w:t xml:space="preserve">persons </w:t>
      </w:r>
      <w:r w:rsidRPr="00495458">
        <w:rPr>
          <w:szCs w:val="24"/>
        </w:rPr>
        <w:t>should be of good standing and should be competent.</w:t>
      </w:r>
      <w:del w:id="86" w:author="Isabelle Agius" w:date="2016-09-20T10:07:00Z">
        <w:r w:rsidRPr="00495458" w:rsidDel="00E95261">
          <w:rPr>
            <w:szCs w:val="24"/>
          </w:rPr>
          <w:delText xml:space="preserve"> </w:delText>
        </w:r>
      </w:del>
      <w:r w:rsidRPr="00495458">
        <w:rPr>
          <w:szCs w:val="24"/>
        </w:rPr>
        <w:t xml:space="preserve"> The MFSA has the right to refuse a Licence if it does not approve a party involved with the </w:t>
      </w:r>
      <w:r w:rsidR="00F64C4C">
        <w:rPr>
          <w:szCs w:val="24"/>
        </w:rPr>
        <w:t>AIF</w:t>
      </w:r>
      <w:r w:rsidRPr="00495458">
        <w:rPr>
          <w:szCs w:val="24"/>
        </w:rPr>
        <w:t>.</w:t>
      </w:r>
    </w:p>
    <w:p w:rsidR="00843BAB" w:rsidRPr="00495458" w:rsidRDefault="00843BAB" w:rsidP="00843BAB">
      <w:pPr>
        <w:rPr>
          <w:szCs w:val="24"/>
        </w:rPr>
      </w:pPr>
    </w:p>
    <w:p w:rsidR="00E95261" w:rsidRDefault="00843BAB" w:rsidP="00843BAB">
      <w:pPr>
        <w:rPr>
          <w:ins w:id="87" w:author="Isabelle Agius" w:date="2016-09-20T10:07:00Z"/>
          <w:szCs w:val="24"/>
        </w:rPr>
      </w:pPr>
      <w:r w:rsidRPr="00495458">
        <w:rPr>
          <w:szCs w:val="24"/>
        </w:rPr>
        <w:t xml:space="preserve">Although the Act </w:t>
      </w:r>
      <w:r w:rsidR="000A7F1A">
        <w:rPr>
          <w:szCs w:val="24"/>
        </w:rPr>
        <w:t xml:space="preserve">provides for the licensing of </w:t>
      </w:r>
      <w:r w:rsidRPr="00495458">
        <w:rPr>
          <w:szCs w:val="24"/>
        </w:rPr>
        <w:t xml:space="preserve">many different kinds of </w:t>
      </w:r>
      <w:r w:rsidR="000A7F1A">
        <w:rPr>
          <w:szCs w:val="24"/>
        </w:rPr>
        <w:t>Schemes</w:t>
      </w:r>
      <w:r w:rsidRPr="00495458">
        <w:rPr>
          <w:szCs w:val="24"/>
        </w:rPr>
        <w:t xml:space="preserve">, the </w:t>
      </w:r>
      <w:r w:rsidRPr="005C5BE4">
        <w:rPr>
          <w:szCs w:val="24"/>
        </w:rPr>
        <w:t>MFSA applies the same standards relating to the "fit and proper" status of the Applicant</w:t>
      </w:r>
      <w:r w:rsidR="00DD31CC">
        <w:rPr>
          <w:szCs w:val="24"/>
        </w:rPr>
        <w:t xml:space="preserve"> and its </w:t>
      </w:r>
      <w:r w:rsidR="00CA152C">
        <w:rPr>
          <w:szCs w:val="24"/>
        </w:rPr>
        <w:t>Service Providers</w:t>
      </w:r>
      <w:r w:rsidRPr="005C5BE4">
        <w:rPr>
          <w:szCs w:val="24"/>
        </w:rPr>
        <w:t>.</w:t>
      </w:r>
      <w:r>
        <w:rPr>
          <w:szCs w:val="24"/>
        </w:rPr>
        <w:t xml:space="preserve"> </w:t>
      </w:r>
      <w:r w:rsidRPr="005C5BE4">
        <w:rPr>
          <w:szCs w:val="24"/>
        </w:rPr>
        <w:t xml:space="preserve">The "fit and proper" test is one which an Applicant and a Licence Holder must satisfy on a continuing basis. </w:t>
      </w:r>
      <w:r w:rsidRPr="00495458">
        <w:rPr>
          <w:szCs w:val="24"/>
        </w:rPr>
        <w:t>Each case is assessed on its own merits and on the basis of the relevant circumstances. The onus of proving that it meets the required standards on an on-going basis is on the Applicant and/</w:t>
      </w:r>
      <w:r w:rsidR="00BA786F">
        <w:rPr>
          <w:szCs w:val="24"/>
        </w:rPr>
        <w:t xml:space="preserve"> </w:t>
      </w:r>
      <w:r w:rsidRPr="00495458">
        <w:rPr>
          <w:szCs w:val="24"/>
        </w:rPr>
        <w:t xml:space="preserve">or </w:t>
      </w:r>
      <w:r w:rsidR="006E0D59">
        <w:rPr>
          <w:szCs w:val="24"/>
        </w:rPr>
        <w:t xml:space="preserve">licensed </w:t>
      </w:r>
      <w:r w:rsidR="00F64C4C">
        <w:rPr>
          <w:szCs w:val="24"/>
        </w:rPr>
        <w:t>AIF</w:t>
      </w:r>
      <w:r w:rsidR="006E0D59">
        <w:rPr>
          <w:szCs w:val="24"/>
        </w:rPr>
        <w:t xml:space="preserve"> </w:t>
      </w:r>
      <w:r w:rsidRPr="00495458">
        <w:rPr>
          <w:szCs w:val="24"/>
        </w:rPr>
        <w:t xml:space="preserve">as the case may be. </w:t>
      </w:r>
    </w:p>
    <w:p w:rsidR="00E95261" w:rsidRDefault="00E95261" w:rsidP="00843BAB">
      <w:pPr>
        <w:rPr>
          <w:ins w:id="88" w:author="Isabelle Agius" w:date="2016-09-20T10:07:00Z"/>
          <w:szCs w:val="24"/>
        </w:rPr>
      </w:pPr>
    </w:p>
    <w:p w:rsidR="00843BAB" w:rsidRPr="00495458" w:rsidRDefault="00843BAB" w:rsidP="00843BAB">
      <w:pPr>
        <w:rPr>
          <w:szCs w:val="24"/>
        </w:rPr>
      </w:pPr>
      <w:r w:rsidRPr="00495458">
        <w:rPr>
          <w:szCs w:val="24"/>
        </w:rPr>
        <w:t>The MFSA's approach is cumulative. It may decide that a</w:t>
      </w:r>
      <w:r w:rsidR="00F64C4C">
        <w:rPr>
          <w:szCs w:val="24"/>
        </w:rPr>
        <w:t>n AIF</w:t>
      </w:r>
      <w:r w:rsidR="006E0D59">
        <w:rPr>
          <w:szCs w:val="24"/>
        </w:rPr>
        <w:t xml:space="preserve"> </w:t>
      </w:r>
      <w:r w:rsidRPr="00495458">
        <w:rPr>
          <w:szCs w:val="24"/>
        </w:rPr>
        <w:t xml:space="preserve">has failed the test on the basis of considering </w:t>
      </w:r>
      <w:r w:rsidR="004B3A55">
        <w:rPr>
          <w:szCs w:val="24"/>
        </w:rPr>
        <w:t>various circumstances</w:t>
      </w:r>
      <w:r w:rsidRPr="00495458">
        <w:rPr>
          <w:szCs w:val="24"/>
        </w:rPr>
        <w:t xml:space="preserve">, each of which on its own </w:t>
      </w:r>
      <w:r w:rsidR="004B3A55">
        <w:rPr>
          <w:szCs w:val="24"/>
        </w:rPr>
        <w:t xml:space="preserve">may or </w:t>
      </w:r>
      <w:r w:rsidRPr="00495458">
        <w:rPr>
          <w:szCs w:val="24"/>
        </w:rPr>
        <w:t xml:space="preserve">would not lead to that conclusion. An open and honest relationship with the MFSA is essential. When arriving at its decision as to whether an Applicant has met the required standards, the MFSA will take account both of what is said and of what is not said (for example in respect of a person's criminal record) that ought to have been </w:t>
      </w:r>
      <w:r w:rsidR="004B3A55">
        <w:rPr>
          <w:szCs w:val="24"/>
        </w:rPr>
        <w:t>disclosed</w:t>
      </w:r>
      <w:r w:rsidRPr="00495458">
        <w:rPr>
          <w:szCs w:val="24"/>
        </w:rPr>
        <w:t>. It should be noted that it is an offence to provide inaccurate, false or misleading information to the MFSA.</w:t>
      </w:r>
    </w:p>
    <w:p w:rsidR="00843BAB" w:rsidRPr="00495458" w:rsidRDefault="00843BAB" w:rsidP="00843BAB"/>
    <w:p w:rsidR="00843BAB" w:rsidDel="00E95261" w:rsidRDefault="00843BAB">
      <w:pPr>
        <w:rPr>
          <w:del w:id="89" w:author="Isabelle Agius" w:date="2016-09-20T10:07:00Z"/>
          <w:szCs w:val="24"/>
        </w:rPr>
      </w:pPr>
      <w:r w:rsidRPr="005C5BE4">
        <w:rPr>
          <w:szCs w:val="24"/>
        </w:rPr>
        <w:t>In general terms, there are three criteria which must be met, to satisfy the "fit and proper" test:</w:t>
      </w:r>
      <w:ins w:id="90" w:author="Isabelle Agius" w:date="2016-09-20T10:07:00Z">
        <w:r w:rsidR="00E95261">
          <w:rPr>
            <w:szCs w:val="24"/>
          </w:rPr>
          <w:t xml:space="preserve"> (a) </w:t>
        </w:r>
      </w:ins>
    </w:p>
    <w:p w:rsidR="00A8264D" w:rsidRPr="005C5BE4" w:rsidDel="00E95261" w:rsidRDefault="00A8264D">
      <w:pPr>
        <w:rPr>
          <w:del w:id="91" w:author="Isabelle Agius" w:date="2016-09-20T10:07:00Z"/>
          <w:szCs w:val="24"/>
        </w:rPr>
      </w:pPr>
    </w:p>
    <w:p w:rsidR="00843BAB" w:rsidRPr="005C5BE4" w:rsidRDefault="00843BAB">
      <w:pPr>
        <w:rPr>
          <w:szCs w:val="24"/>
        </w:rPr>
        <w:pPrChange w:id="92" w:author="Isabelle Agius" w:date="2016-09-20T10:07:00Z">
          <w:pPr>
            <w:numPr>
              <w:numId w:val="11"/>
            </w:numPr>
            <w:tabs>
              <w:tab w:val="num" w:pos="709"/>
              <w:tab w:val="num" w:pos="1429"/>
            </w:tabs>
            <w:ind w:left="709" w:hanging="709"/>
          </w:pPr>
        </w:pPrChange>
      </w:pPr>
      <w:r w:rsidRPr="005C5BE4">
        <w:rPr>
          <w:szCs w:val="24"/>
        </w:rPr>
        <w:t>integrity;</w:t>
      </w:r>
      <w:ins w:id="93" w:author="Isabelle Agius" w:date="2016-09-20T10:07:00Z">
        <w:r w:rsidR="00E95261">
          <w:rPr>
            <w:szCs w:val="24"/>
          </w:rPr>
          <w:t xml:space="preserve"> (b) competence and (c) solvency. </w:t>
        </w:r>
      </w:ins>
    </w:p>
    <w:p w:rsidR="00843BAB" w:rsidRPr="005C5BE4" w:rsidDel="00E95261" w:rsidRDefault="00843BAB" w:rsidP="007560CC">
      <w:pPr>
        <w:numPr>
          <w:ilvl w:val="0"/>
          <w:numId w:val="11"/>
        </w:numPr>
        <w:tabs>
          <w:tab w:val="clear" w:pos="1429"/>
          <w:tab w:val="num" w:pos="709"/>
        </w:tabs>
        <w:ind w:left="709" w:hanging="709"/>
        <w:rPr>
          <w:del w:id="94" w:author="Isabelle Agius" w:date="2016-09-20T10:07:00Z"/>
          <w:szCs w:val="24"/>
        </w:rPr>
      </w:pPr>
      <w:del w:id="95" w:author="Isabelle Agius" w:date="2016-09-20T10:07:00Z">
        <w:r w:rsidRPr="005C5BE4" w:rsidDel="00E95261">
          <w:rPr>
            <w:szCs w:val="24"/>
          </w:rPr>
          <w:delText>competence; and</w:delText>
        </w:r>
      </w:del>
    </w:p>
    <w:p w:rsidR="00843BAB" w:rsidRPr="005C5BE4" w:rsidDel="00E95261" w:rsidRDefault="00843BAB" w:rsidP="007560CC">
      <w:pPr>
        <w:numPr>
          <w:ilvl w:val="0"/>
          <w:numId w:val="11"/>
        </w:numPr>
        <w:tabs>
          <w:tab w:val="clear" w:pos="1429"/>
          <w:tab w:val="num" w:pos="709"/>
        </w:tabs>
        <w:ind w:left="709" w:hanging="709"/>
        <w:rPr>
          <w:del w:id="96" w:author="Isabelle Agius" w:date="2016-09-20T10:07:00Z"/>
          <w:szCs w:val="24"/>
        </w:rPr>
      </w:pPr>
      <w:del w:id="97" w:author="Isabelle Agius" w:date="2016-09-20T10:07:00Z">
        <w:r w:rsidRPr="005C5BE4" w:rsidDel="00E95261">
          <w:rPr>
            <w:szCs w:val="24"/>
          </w:rPr>
          <w:delText>solvency.</w:delText>
        </w:r>
      </w:del>
    </w:p>
    <w:p w:rsidR="00843BAB" w:rsidRPr="005C5BE4" w:rsidRDefault="00843BAB" w:rsidP="00843BAB">
      <w:pPr>
        <w:rPr>
          <w:szCs w:val="24"/>
        </w:rPr>
      </w:pPr>
    </w:p>
    <w:p w:rsidR="00843BAB" w:rsidRPr="005C5BE4" w:rsidRDefault="00843BAB" w:rsidP="00843BAB">
      <w:pPr>
        <w:rPr>
          <w:szCs w:val="24"/>
        </w:rPr>
      </w:pPr>
      <w:r w:rsidRPr="005C5BE4">
        <w:rPr>
          <w:szCs w:val="24"/>
        </w:rPr>
        <w:lastRenderedPageBreak/>
        <w:t xml:space="preserve">Integrity involves the </w:t>
      </w:r>
      <w:r w:rsidR="00F64C4C">
        <w:rPr>
          <w:szCs w:val="24"/>
        </w:rPr>
        <w:t>AIF</w:t>
      </w:r>
      <w:r w:rsidR="00A23D55">
        <w:rPr>
          <w:szCs w:val="24"/>
        </w:rPr>
        <w:t xml:space="preserve"> </w:t>
      </w:r>
      <w:r w:rsidRPr="005C5BE4">
        <w:rPr>
          <w:szCs w:val="24"/>
        </w:rPr>
        <w:t xml:space="preserve">and its </w:t>
      </w:r>
      <w:r>
        <w:rPr>
          <w:szCs w:val="24"/>
        </w:rPr>
        <w:t xml:space="preserve">officers </w:t>
      </w:r>
      <w:r w:rsidR="00A23D55">
        <w:rPr>
          <w:szCs w:val="24"/>
        </w:rPr>
        <w:t xml:space="preserve">and </w:t>
      </w:r>
      <w:r w:rsidR="004B3A55">
        <w:rPr>
          <w:szCs w:val="24"/>
        </w:rPr>
        <w:t xml:space="preserve">its </w:t>
      </w:r>
      <w:r w:rsidR="00CA152C">
        <w:rPr>
          <w:szCs w:val="24"/>
        </w:rPr>
        <w:t>Service Provider</w:t>
      </w:r>
      <w:r w:rsidR="00A23D55">
        <w:rPr>
          <w:szCs w:val="24"/>
        </w:rPr>
        <w:t xml:space="preserve">s </w:t>
      </w:r>
      <w:r w:rsidRPr="005C5BE4">
        <w:rPr>
          <w:szCs w:val="24"/>
        </w:rPr>
        <w:t>acting honestly and in a trustworthy fashion.</w:t>
      </w:r>
    </w:p>
    <w:p w:rsidR="00843BAB" w:rsidRPr="005C5BE4" w:rsidRDefault="00843BAB" w:rsidP="00843BAB">
      <w:pPr>
        <w:rPr>
          <w:szCs w:val="24"/>
        </w:rPr>
      </w:pPr>
    </w:p>
    <w:p w:rsidR="00843BAB" w:rsidRPr="00843BAB" w:rsidRDefault="00843BAB" w:rsidP="00843BAB">
      <w:pPr>
        <w:rPr>
          <w:szCs w:val="24"/>
        </w:rPr>
      </w:pPr>
      <w:r w:rsidRPr="00843BAB">
        <w:rPr>
          <w:szCs w:val="24"/>
        </w:rPr>
        <w:t xml:space="preserve">Competence means that </w:t>
      </w:r>
      <w:r w:rsidR="004B3A55">
        <w:rPr>
          <w:szCs w:val="24"/>
        </w:rPr>
        <w:t xml:space="preserve">the </w:t>
      </w:r>
      <w:r w:rsidRPr="00843BAB">
        <w:rPr>
          <w:szCs w:val="24"/>
        </w:rPr>
        <w:t xml:space="preserve">persons </w:t>
      </w:r>
      <w:r>
        <w:rPr>
          <w:szCs w:val="24"/>
        </w:rPr>
        <w:t xml:space="preserve">responsible for running the </w:t>
      </w:r>
      <w:r w:rsidR="00F64C4C">
        <w:rPr>
          <w:szCs w:val="24"/>
        </w:rPr>
        <w:t>AIF</w:t>
      </w:r>
      <w:r>
        <w:rPr>
          <w:szCs w:val="24"/>
        </w:rPr>
        <w:t xml:space="preserve"> </w:t>
      </w:r>
      <w:r w:rsidRPr="00843BAB">
        <w:rPr>
          <w:szCs w:val="24"/>
        </w:rPr>
        <w:t xml:space="preserve">must be able to demonstrate an acceptable amount of knowledge, professional expertise and experience. The degree of competence required will depend upon the job being performed. The MFSA </w:t>
      </w:r>
      <w:r w:rsidR="002C75E4">
        <w:rPr>
          <w:szCs w:val="24"/>
        </w:rPr>
        <w:t>w</w:t>
      </w:r>
      <w:r w:rsidRPr="00843BAB">
        <w:rPr>
          <w:szCs w:val="24"/>
        </w:rPr>
        <w:t xml:space="preserve">ill take into account the qualifications, experience and skills of those involved.  </w:t>
      </w:r>
    </w:p>
    <w:p w:rsidR="00843BAB" w:rsidRPr="00843BAB" w:rsidRDefault="00843BAB" w:rsidP="00843BAB">
      <w:pPr>
        <w:rPr>
          <w:szCs w:val="24"/>
        </w:rPr>
      </w:pPr>
    </w:p>
    <w:p w:rsidR="00843BAB" w:rsidRDefault="00843BAB" w:rsidP="00843BAB">
      <w:pPr>
        <w:pStyle w:val="Heading2"/>
        <w:ind w:left="4"/>
        <w:rPr>
          <w:rFonts w:ascii="Times New Roman" w:hAnsi="Times New Roman"/>
          <w:b w:val="0"/>
          <w:sz w:val="24"/>
          <w:szCs w:val="24"/>
        </w:rPr>
      </w:pPr>
      <w:r w:rsidRPr="00843BAB">
        <w:rPr>
          <w:rFonts w:ascii="Times New Roman" w:hAnsi="Times New Roman"/>
          <w:b w:val="0"/>
          <w:sz w:val="24"/>
          <w:szCs w:val="24"/>
        </w:rPr>
        <w:t>Solvency means ensuring that proper financial control</w:t>
      </w:r>
      <w:r w:rsidR="004B3A55">
        <w:rPr>
          <w:rFonts w:ascii="Times New Roman" w:hAnsi="Times New Roman"/>
          <w:b w:val="0"/>
          <w:sz w:val="24"/>
          <w:szCs w:val="24"/>
        </w:rPr>
        <w:t>s</w:t>
      </w:r>
      <w:r w:rsidRPr="00843BAB">
        <w:rPr>
          <w:rFonts w:ascii="Times New Roman" w:hAnsi="Times New Roman"/>
          <w:b w:val="0"/>
          <w:sz w:val="24"/>
          <w:szCs w:val="24"/>
        </w:rPr>
        <w:t xml:space="preserve"> and management of liquidity and capital is applied.</w:t>
      </w:r>
    </w:p>
    <w:p w:rsidR="00286B64" w:rsidRDefault="00F61406" w:rsidP="007560CC">
      <w:pPr>
        <w:pStyle w:val="Heading2"/>
        <w:numPr>
          <w:ilvl w:val="0"/>
          <w:numId w:val="6"/>
        </w:numPr>
        <w:ind w:left="709" w:hanging="709"/>
        <w:rPr>
          <w:rFonts w:ascii="Times New Roman" w:hAnsi="Times New Roman"/>
          <w:smallCaps/>
          <w:sz w:val="24"/>
          <w:szCs w:val="24"/>
        </w:rPr>
      </w:pPr>
      <w:r w:rsidRPr="00843BAB">
        <w:rPr>
          <w:rFonts w:ascii="Times New Roman" w:hAnsi="Times New Roman"/>
          <w:b w:val="0"/>
          <w:sz w:val="24"/>
          <w:szCs w:val="24"/>
        </w:rPr>
        <w:br w:type="page"/>
      </w:r>
      <w:r w:rsidR="00286B64" w:rsidRPr="00842D15">
        <w:rPr>
          <w:rFonts w:ascii="Times New Roman" w:hAnsi="Times New Roman"/>
          <w:smallCaps/>
          <w:sz w:val="24"/>
          <w:szCs w:val="24"/>
        </w:rPr>
        <w:lastRenderedPageBreak/>
        <w:t>Alternative Investment Funds</w:t>
      </w:r>
    </w:p>
    <w:p w:rsidR="00286B64" w:rsidRDefault="00286B64" w:rsidP="00842D15"/>
    <w:p w:rsidR="002D4937" w:rsidRDefault="002D4937" w:rsidP="00E64A20">
      <w:pPr>
        <w:pStyle w:val="list0020paragraph"/>
        <w:spacing w:before="0" w:beforeAutospacing="0" w:after="0" w:afterAutospacing="0" w:line="240" w:lineRule="atLeast"/>
        <w:jc w:val="both"/>
        <w:rPr>
          <w:rFonts w:ascii="Calibri" w:hAnsi="Calibri"/>
          <w:color w:val="000000"/>
          <w:sz w:val="22"/>
          <w:szCs w:val="22"/>
        </w:rPr>
      </w:pPr>
      <w:r>
        <w:rPr>
          <w:rStyle w:val="list0020paragraphchar"/>
          <w:color w:val="000000"/>
        </w:rPr>
        <w:t xml:space="preserve">The AIFM and/ or any appointed intermediary may </w:t>
      </w:r>
      <w:r w:rsidR="00EA0691">
        <w:rPr>
          <w:rStyle w:val="list0020paragraphchar"/>
          <w:color w:val="000000"/>
        </w:rPr>
        <w:t>sell</w:t>
      </w:r>
      <w:r>
        <w:rPr>
          <w:rStyle w:val="list0020paragraphchar"/>
          <w:color w:val="000000"/>
        </w:rPr>
        <w:t xml:space="preserve"> the AIF to Professional Investors and, where permitted, the AIF may be marketed to or invested into by Retail Investors, and the following types of investors:</w:t>
      </w:r>
    </w:p>
    <w:p w:rsidR="002D4937" w:rsidRDefault="002D4937" w:rsidP="002D4937">
      <w:pPr>
        <w:pStyle w:val="list0020paragraph"/>
        <w:spacing w:before="0" w:beforeAutospacing="0" w:after="0" w:afterAutospacing="0" w:line="240" w:lineRule="atLeast"/>
        <w:ind w:left="840"/>
        <w:jc w:val="both"/>
        <w:rPr>
          <w:rStyle w:val="list0020paragraphchar"/>
          <w:color w:val="000000"/>
        </w:rPr>
      </w:pPr>
    </w:p>
    <w:p w:rsidR="002D4937" w:rsidRDefault="002D4937" w:rsidP="007560CC">
      <w:pPr>
        <w:pStyle w:val="list0020paragraph"/>
        <w:numPr>
          <w:ilvl w:val="1"/>
          <w:numId w:val="20"/>
        </w:numPr>
        <w:tabs>
          <w:tab w:val="clear" w:pos="2149"/>
          <w:tab w:val="num" w:pos="720"/>
        </w:tabs>
        <w:spacing w:before="0" w:beforeAutospacing="0" w:after="0" w:afterAutospacing="0" w:line="240" w:lineRule="atLeast"/>
        <w:ind w:left="720" w:hanging="720"/>
        <w:jc w:val="both"/>
        <w:rPr>
          <w:rFonts w:ascii="Calibri" w:hAnsi="Calibri"/>
          <w:color w:val="000000"/>
          <w:sz w:val="22"/>
          <w:szCs w:val="22"/>
        </w:rPr>
      </w:pPr>
      <w:r>
        <w:rPr>
          <w:rStyle w:val="list0020paragraphchar"/>
          <w:color w:val="000000"/>
        </w:rPr>
        <w:t>Experienced Investors;</w:t>
      </w:r>
    </w:p>
    <w:p w:rsidR="002D4937" w:rsidRDefault="002D4937" w:rsidP="007560CC">
      <w:pPr>
        <w:pStyle w:val="list0020paragraph"/>
        <w:numPr>
          <w:ilvl w:val="1"/>
          <w:numId w:val="20"/>
        </w:numPr>
        <w:tabs>
          <w:tab w:val="clear" w:pos="2149"/>
          <w:tab w:val="num" w:pos="720"/>
        </w:tabs>
        <w:spacing w:before="0" w:beforeAutospacing="0" w:after="0" w:afterAutospacing="0" w:line="240" w:lineRule="atLeast"/>
        <w:ind w:left="720" w:hanging="720"/>
        <w:jc w:val="both"/>
        <w:rPr>
          <w:rFonts w:ascii="Calibri" w:hAnsi="Calibri"/>
          <w:color w:val="000000"/>
          <w:sz w:val="22"/>
          <w:szCs w:val="22"/>
        </w:rPr>
      </w:pPr>
      <w:r>
        <w:rPr>
          <w:rStyle w:val="list0020paragraphchar"/>
          <w:color w:val="000000"/>
        </w:rPr>
        <w:t>Qualifying Investors;</w:t>
      </w:r>
    </w:p>
    <w:p w:rsidR="002D4937" w:rsidRDefault="002D4937" w:rsidP="007560CC">
      <w:pPr>
        <w:pStyle w:val="list0020paragraph"/>
        <w:numPr>
          <w:ilvl w:val="1"/>
          <w:numId w:val="20"/>
        </w:numPr>
        <w:tabs>
          <w:tab w:val="clear" w:pos="2149"/>
          <w:tab w:val="num" w:pos="720"/>
        </w:tabs>
        <w:spacing w:before="0" w:beforeAutospacing="0" w:after="0" w:afterAutospacing="0" w:line="240" w:lineRule="atLeast"/>
        <w:ind w:left="720" w:hanging="720"/>
        <w:jc w:val="both"/>
        <w:rPr>
          <w:rFonts w:ascii="Calibri" w:hAnsi="Calibri"/>
          <w:color w:val="000000"/>
          <w:sz w:val="22"/>
          <w:szCs w:val="22"/>
        </w:rPr>
      </w:pPr>
      <w:r>
        <w:rPr>
          <w:rStyle w:val="list0020paragraphchar"/>
          <w:color w:val="000000"/>
        </w:rPr>
        <w:t>Extraordinary Investors.</w:t>
      </w:r>
    </w:p>
    <w:p w:rsidR="002D4937" w:rsidRDefault="002D4937" w:rsidP="00842D15"/>
    <w:p w:rsidR="00EA0691" w:rsidRDefault="002D4937" w:rsidP="00EA0691">
      <w:pPr>
        <w:pStyle w:val="list0020paragraph"/>
        <w:spacing w:before="0" w:beforeAutospacing="0" w:after="0" w:afterAutospacing="0" w:line="240" w:lineRule="atLeast"/>
        <w:ind w:left="840" w:hanging="840"/>
        <w:jc w:val="both"/>
        <w:rPr>
          <w:rFonts w:ascii="Calibri" w:hAnsi="Calibri"/>
          <w:color w:val="000000"/>
          <w:sz w:val="22"/>
          <w:szCs w:val="22"/>
        </w:rPr>
      </w:pPr>
      <w:r>
        <w:rPr>
          <w:rStyle w:val="list0020paragraphchar"/>
          <w:color w:val="000000"/>
        </w:rPr>
        <w:t>The marketing of the AIF is subject to the provisions of Section 11 of the Act.</w:t>
      </w:r>
    </w:p>
    <w:p w:rsidR="00EA0691" w:rsidRDefault="00EA0691" w:rsidP="00EA0691">
      <w:pPr>
        <w:pStyle w:val="list0020paragraph"/>
        <w:spacing w:before="0" w:beforeAutospacing="0" w:after="0" w:afterAutospacing="0" w:line="240" w:lineRule="atLeast"/>
        <w:ind w:left="840" w:hanging="840"/>
        <w:jc w:val="both"/>
        <w:rPr>
          <w:rFonts w:ascii="Calibri" w:hAnsi="Calibri"/>
          <w:color w:val="000000"/>
          <w:sz w:val="22"/>
          <w:szCs w:val="22"/>
        </w:rPr>
      </w:pPr>
    </w:p>
    <w:p w:rsidR="00E64A20" w:rsidRDefault="002D4937" w:rsidP="00E64A20">
      <w:pPr>
        <w:pStyle w:val="list0020paragraph"/>
        <w:spacing w:before="0" w:beforeAutospacing="0" w:after="0" w:afterAutospacing="0" w:line="240" w:lineRule="atLeast"/>
        <w:jc w:val="both"/>
        <w:rPr>
          <w:rStyle w:val="list0020paragraphchar"/>
          <w:color w:val="000000"/>
        </w:rPr>
      </w:pPr>
      <w:r>
        <w:rPr>
          <w:rStyle w:val="list0020paragraphchar"/>
          <w:color w:val="000000"/>
        </w:rPr>
        <w:t xml:space="preserve">The AIF may only be marketed with a passport in jurisdictions outside Malta if it satisfies the relevant provisions prescribed in the Investment Services Act (Alternative Investment Fund Manager Passport) Regulations and the Investment Services Act (Marketing of AIFs) Regulations. </w:t>
      </w:r>
    </w:p>
    <w:p w:rsidR="00E64A20" w:rsidRDefault="00E64A20" w:rsidP="00E64A20">
      <w:pPr>
        <w:pStyle w:val="list0020paragraph"/>
        <w:spacing w:before="0" w:beforeAutospacing="0" w:after="0" w:afterAutospacing="0" w:line="240" w:lineRule="atLeast"/>
        <w:jc w:val="both"/>
        <w:rPr>
          <w:rStyle w:val="list0020paragraphchar"/>
          <w:color w:val="000000"/>
        </w:rPr>
      </w:pPr>
    </w:p>
    <w:p w:rsidR="002D4937" w:rsidRDefault="002D4937" w:rsidP="00E64A20">
      <w:pPr>
        <w:pStyle w:val="list0020paragraph"/>
        <w:spacing w:before="0" w:beforeAutospacing="0" w:after="0" w:afterAutospacing="0" w:line="240" w:lineRule="atLeast"/>
        <w:jc w:val="both"/>
        <w:rPr>
          <w:rStyle w:val="list0020paragraphchar"/>
          <w:color w:val="000000"/>
        </w:rPr>
      </w:pPr>
      <w:r>
        <w:rPr>
          <w:rStyle w:val="list0020paragraphchar"/>
          <w:color w:val="000000"/>
        </w:rPr>
        <w:t xml:space="preserve">The marketing of an AIF in jurisdictions outside Malta to investors other than Professional Investors as defined in this </w:t>
      </w:r>
      <w:r w:rsidR="00EA0691">
        <w:rPr>
          <w:rStyle w:val="list0020paragraphchar"/>
          <w:color w:val="000000"/>
        </w:rPr>
        <w:t>Rulebook</w:t>
      </w:r>
      <w:r>
        <w:rPr>
          <w:rStyle w:val="list0020paragraphchar"/>
          <w:color w:val="000000"/>
        </w:rPr>
        <w:t xml:space="preserve"> is not automatic and may be allowed subject to national provisions applicable in the respective jurisdiction as </w:t>
      </w:r>
      <w:r w:rsidR="00EA0691">
        <w:rPr>
          <w:rStyle w:val="list0020paragraphchar"/>
          <w:color w:val="000000"/>
        </w:rPr>
        <w:t>prescribed in</w:t>
      </w:r>
      <w:r>
        <w:rPr>
          <w:rStyle w:val="list0020paragraphchar"/>
          <w:color w:val="000000"/>
        </w:rPr>
        <w:t xml:space="preserve"> Article 43 of </w:t>
      </w:r>
      <w:r w:rsidR="00EA0691">
        <w:rPr>
          <w:rStyle w:val="list0020paragraphchar"/>
          <w:color w:val="000000"/>
        </w:rPr>
        <w:t>the AIFM Directive.</w:t>
      </w:r>
    </w:p>
    <w:p w:rsidR="00EA0691" w:rsidRDefault="00EA0691" w:rsidP="00E64A20">
      <w:pPr>
        <w:pStyle w:val="list0020paragraph"/>
        <w:spacing w:before="0" w:beforeAutospacing="0" w:after="0" w:afterAutospacing="0" w:line="240" w:lineRule="atLeast"/>
        <w:jc w:val="both"/>
        <w:rPr>
          <w:rStyle w:val="list0020paragraphchar"/>
          <w:color w:val="000000"/>
        </w:rPr>
      </w:pPr>
    </w:p>
    <w:p w:rsidR="00E76DCE" w:rsidRPr="00842D15" w:rsidRDefault="00E76DCE" w:rsidP="007560CC">
      <w:pPr>
        <w:pStyle w:val="Heading2"/>
        <w:numPr>
          <w:ilvl w:val="1"/>
          <w:numId w:val="6"/>
        </w:numPr>
        <w:ind w:left="709" w:hanging="709"/>
        <w:rPr>
          <w:rFonts w:ascii="Times New Roman" w:hAnsi="Times New Roman"/>
          <w:i/>
          <w:sz w:val="24"/>
          <w:szCs w:val="24"/>
        </w:rPr>
      </w:pPr>
      <w:r>
        <w:rPr>
          <w:rFonts w:ascii="Times New Roman" w:hAnsi="Times New Roman"/>
          <w:i/>
          <w:sz w:val="24"/>
          <w:szCs w:val="24"/>
        </w:rPr>
        <w:t xml:space="preserve">Professional </w:t>
      </w:r>
      <w:r w:rsidRPr="00842D15">
        <w:rPr>
          <w:rFonts w:ascii="Times New Roman" w:hAnsi="Times New Roman"/>
          <w:i/>
          <w:sz w:val="24"/>
          <w:szCs w:val="24"/>
        </w:rPr>
        <w:t>Investors</w:t>
      </w:r>
    </w:p>
    <w:p w:rsidR="00E76DCE" w:rsidRDefault="00E76DCE" w:rsidP="00E64A20">
      <w:pPr>
        <w:pStyle w:val="list0020paragraph"/>
        <w:spacing w:before="0" w:beforeAutospacing="0" w:after="0" w:afterAutospacing="0" w:line="240" w:lineRule="atLeast"/>
        <w:jc w:val="both"/>
        <w:rPr>
          <w:rStyle w:val="list0020paragraphchar"/>
          <w:color w:val="000000"/>
        </w:rPr>
      </w:pPr>
    </w:p>
    <w:p w:rsidR="00EA0691" w:rsidRPr="00EA0691" w:rsidRDefault="00EA0691" w:rsidP="00EA0691">
      <w:pPr>
        <w:pStyle w:val="list0020paragraph"/>
        <w:spacing w:before="0" w:beforeAutospacing="0" w:after="0" w:afterAutospacing="0" w:line="240" w:lineRule="atLeast"/>
        <w:jc w:val="both"/>
        <w:rPr>
          <w:rStyle w:val="list0020paragraphchar"/>
          <w:color w:val="000000"/>
        </w:rPr>
      </w:pPr>
      <w:r>
        <w:rPr>
          <w:rStyle w:val="list0020paragraphchar"/>
          <w:color w:val="000000"/>
        </w:rPr>
        <w:t xml:space="preserve">A ‘Professional Investor’ is an investor </w:t>
      </w:r>
      <w:r w:rsidRPr="00EA0691">
        <w:rPr>
          <w:rStyle w:val="list0020paragraphchar"/>
          <w:color w:val="000000"/>
        </w:rPr>
        <w:t xml:space="preserve">who possesses the experience, knowledge and expertise to make its own investment decisions and properly assess the risks that it incurs. The following should all be regarded as professionals in all investment services and activities and with respect to all the financial instruments mentioned in Schedule 2 to the Investment Services Act: </w:t>
      </w:r>
    </w:p>
    <w:p w:rsidR="00EA0691" w:rsidRDefault="00EA0691" w:rsidP="007560CC">
      <w:pPr>
        <w:pStyle w:val="list0020paragraph"/>
        <w:numPr>
          <w:ilvl w:val="1"/>
          <w:numId w:val="24"/>
        </w:numPr>
        <w:spacing w:line="240" w:lineRule="atLeast"/>
        <w:ind w:left="567" w:hanging="567"/>
        <w:jc w:val="both"/>
        <w:rPr>
          <w:rStyle w:val="list0020paragraphchar"/>
          <w:color w:val="000000"/>
        </w:rPr>
      </w:pPr>
      <w:r w:rsidRPr="00EA0691">
        <w:rPr>
          <w:rStyle w:val="list0020paragraphchar"/>
          <w:color w:val="000000"/>
        </w:rPr>
        <w:t xml:space="preserve">Entities which are required to be authorised or regulated to operate in the financial markets. The list below should be understood as including all authorised entities carrying out the characteristic activities of the entities mentioned: entities authorised by a </w:t>
      </w:r>
      <w:smartTag w:uri="urn:schemas-microsoft-com:office:smarttags" w:element="PlaceName">
        <w:r w:rsidRPr="00EA0691">
          <w:rPr>
            <w:rStyle w:val="list0020paragraphchar"/>
            <w:color w:val="000000"/>
          </w:rPr>
          <w:t>Member</w:t>
        </w:r>
      </w:smartTag>
      <w:r w:rsidRPr="00EA0691">
        <w:rPr>
          <w:rStyle w:val="list0020paragraphchar"/>
          <w:color w:val="000000"/>
        </w:rPr>
        <w:t xml:space="preserve"> </w:t>
      </w:r>
      <w:smartTag w:uri="urn:schemas-microsoft-com:office:smarttags" w:element="PlaceType">
        <w:r w:rsidRPr="00EA0691">
          <w:rPr>
            <w:rStyle w:val="list0020paragraphchar"/>
            <w:color w:val="000000"/>
          </w:rPr>
          <w:t>State</w:t>
        </w:r>
      </w:smartTag>
      <w:r w:rsidRPr="00EA0691">
        <w:rPr>
          <w:rStyle w:val="list0020paragraphchar"/>
          <w:color w:val="000000"/>
        </w:rPr>
        <w:t xml:space="preserve"> under a Directive, entities authorised or regulated by a </w:t>
      </w:r>
      <w:smartTag w:uri="urn:schemas-microsoft-com:office:smarttags" w:element="PlaceName">
        <w:r w:rsidRPr="00EA0691">
          <w:rPr>
            <w:rStyle w:val="list0020paragraphchar"/>
            <w:color w:val="000000"/>
          </w:rPr>
          <w:t>Member</w:t>
        </w:r>
      </w:smartTag>
      <w:r w:rsidRPr="00EA0691">
        <w:rPr>
          <w:rStyle w:val="list0020paragraphchar"/>
          <w:color w:val="000000"/>
        </w:rPr>
        <w:t xml:space="preserve"> </w:t>
      </w:r>
      <w:smartTag w:uri="urn:schemas-microsoft-com:office:smarttags" w:element="PlaceType">
        <w:r w:rsidRPr="00EA0691">
          <w:rPr>
            <w:rStyle w:val="list0020paragraphchar"/>
            <w:color w:val="000000"/>
          </w:rPr>
          <w:t>State</w:t>
        </w:r>
      </w:smartTag>
      <w:r w:rsidRPr="00EA0691">
        <w:rPr>
          <w:rStyle w:val="list0020paragraphchar"/>
          <w:color w:val="000000"/>
        </w:rPr>
        <w:t xml:space="preserve"> without reference to a Directive, and entities authorised or regulated by a </w:t>
      </w:r>
      <w:smartTag w:uri="urn:schemas-microsoft-com:office:smarttags" w:element="place">
        <w:smartTag w:uri="urn:schemas-microsoft-com:office:smarttags" w:element="PlaceName">
          <w:r w:rsidRPr="00EA0691">
            <w:rPr>
              <w:rStyle w:val="list0020paragraphchar"/>
              <w:color w:val="000000"/>
            </w:rPr>
            <w:t>non-Member</w:t>
          </w:r>
        </w:smartTag>
        <w:r w:rsidRPr="00EA0691">
          <w:rPr>
            <w:rStyle w:val="list0020paragraphchar"/>
            <w:color w:val="000000"/>
          </w:rPr>
          <w:t xml:space="preserve"> </w:t>
        </w:r>
        <w:smartTag w:uri="urn:schemas-microsoft-com:office:smarttags" w:element="PlaceType">
          <w:r w:rsidRPr="00EA0691">
            <w:rPr>
              <w:rStyle w:val="list0020paragraphchar"/>
              <w:color w:val="000000"/>
            </w:rPr>
            <w:t>State</w:t>
          </w:r>
        </w:smartTag>
      </w:smartTag>
      <w:r w:rsidRPr="00EA0691">
        <w:rPr>
          <w:rStyle w:val="list0020paragraphchar"/>
          <w:color w:val="000000"/>
        </w:rPr>
        <w:t xml:space="preserve">: </w:t>
      </w:r>
    </w:p>
    <w:p w:rsidR="00EA0691" w:rsidRDefault="00EA0691" w:rsidP="007560CC">
      <w:pPr>
        <w:pStyle w:val="list0020paragraph"/>
        <w:numPr>
          <w:ilvl w:val="0"/>
          <w:numId w:val="30"/>
        </w:numPr>
        <w:spacing w:line="240" w:lineRule="atLeast"/>
        <w:ind w:left="1134" w:hanging="567"/>
        <w:jc w:val="both"/>
        <w:rPr>
          <w:rStyle w:val="list0020paragraphchar"/>
          <w:color w:val="000000"/>
        </w:rPr>
      </w:pPr>
      <w:r w:rsidRPr="00EA0691">
        <w:rPr>
          <w:rStyle w:val="list0020paragraphchar"/>
          <w:color w:val="000000"/>
        </w:rPr>
        <w:t xml:space="preserve">Credit Institutions </w:t>
      </w:r>
    </w:p>
    <w:p w:rsidR="00EA0691" w:rsidRDefault="00EA0691" w:rsidP="007560CC">
      <w:pPr>
        <w:pStyle w:val="list0020paragraph"/>
        <w:numPr>
          <w:ilvl w:val="0"/>
          <w:numId w:val="30"/>
        </w:numPr>
        <w:spacing w:line="240" w:lineRule="atLeast"/>
        <w:ind w:left="1134" w:hanging="567"/>
        <w:jc w:val="both"/>
        <w:rPr>
          <w:rStyle w:val="list0020paragraphchar"/>
          <w:color w:val="000000"/>
        </w:rPr>
      </w:pPr>
      <w:r w:rsidRPr="00EA0691">
        <w:rPr>
          <w:rStyle w:val="list0020paragraphchar"/>
          <w:color w:val="000000"/>
        </w:rPr>
        <w:t xml:space="preserve">Investment Firms </w:t>
      </w:r>
    </w:p>
    <w:p w:rsidR="00EA0691" w:rsidRDefault="00EA0691" w:rsidP="007560CC">
      <w:pPr>
        <w:pStyle w:val="list0020paragraph"/>
        <w:numPr>
          <w:ilvl w:val="0"/>
          <w:numId w:val="30"/>
        </w:numPr>
        <w:spacing w:line="240" w:lineRule="atLeast"/>
        <w:ind w:left="1134" w:hanging="567"/>
        <w:jc w:val="both"/>
        <w:rPr>
          <w:rStyle w:val="list0020paragraphchar"/>
          <w:color w:val="000000"/>
        </w:rPr>
      </w:pPr>
      <w:r w:rsidRPr="00EA0691">
        <w:rPr>
          <w:rStyle w:val="list0020paragraphchar"/>
          <w:color w:val="000000"/>
        </w:rPr>
        <w:t xml:space="preserve">Other authorised or regulated financial institutions </w:t>
      </w:r>
    </w:p>
    <w:p w:rsidR="00EA0691" w:rsidRDefault="00EA0691" w:rsidP="007560CC">
      <w:pPr>
        <w:pStyle w:val="list0020paragraph"/>
        <w:numPr>
          <w:ilvl w:val="0"/>
          <w:numId w:val="30"/>
        </w:numPr>
        <w:spacing w:line="240" w:lineRule="atLeast"/>
        <w:ind w:left="1134" w:hanging="567"/>
        <w:jc w:val="both"/>
        <w:rPr>
          <w:rStyle w:val="list0020paragraphchar"/>
          <w:color w:val="000000"/>
        </w:rPr>
      </w:pPr>
      <w:r>
        <w:rPr>
          <w:rStyle w:val="list0020paragraphchar"/>
          <w:color w:val="000000"/>
        </w:rPr>
        <w:t>Insurance Companies</w:t>
      </w:r>
    </w:p>
    <w:p w:rsidR="00EA0691" w:rsidRDefault="00EA0691" w:rsidP="007560CC">
      <w:pPr>
        <w:pStyle w:val="list0020paragraph"/>
        <w:numPr>
          <w:ilvl w:val="0"/>
          <w:numId w:val="30"/>
        </w:numPr>
        <w:spacing w:line="240" w:lineRule="atLeast"/>
        <w:ind w:left="1134" w:hanging="567"/>
        <w:jc w:val="both"/>
        <w:rPr>
          <w:rStyle w:val="list0020paragraphchar"/>
          <w:color w:val="000000"/>
        </w:rPr>
      </w:pPr>
      <w:r w:rsidRPr="00EA0691">
        <w:rPr>
          <w:rStyle w:val="list0020paragraphchar"/>
          <w:color w:val="000000"/>
        </w:rPr>
        <w:t xml:space="preserve">Collective Investment Schemes and management companies of such Schemes </w:t>
      </w:r>
    </w:p>
    <w:p w:rsidR="00EA0691" w:rsidRPr="00EA0691" w:rsidRDefault="00EA0691" w:rsidP="007560CC">
      <w:pPr>
        <w:pStyle w:val="list0020paragraph"/>
        <w:numPr>
          <w:ilvl w:val="0"/>
          <w:numId w:val="30"/>
        </w:numPr>
        <w:spacing w:line="240" w:lineRule="atLeast"/>
        <w:ind w:left="1134" w:hanging="567"/>
        <w:jc w:val="both"/>
        <w:rPr>
          <w:rStyle w:val="list0020paragraphchar"/>
          <w:color w:val="000000"/>
        </w:rPr>
      </w:pPr>
      <w:r w:rsidRPr="00EA0691">
        <w:rPr>
          <w:rStyle w:val="list0020paragraphchar"/>
          <w:color w:val="000000"/>
        </w:rPr>
        <w:t>Pension funds and management companies of such funds</w:t>
      </w:r>
    </w:p>
    <w:p w:rsidR="00EA0691" w:rsidRDefault="00EA0691" w:rsidP="007560CC">
      <w:pPr>
        <w:pStyle w:val="list0020paragraph"/>
        <w:numPr>
          <w:ilvl w:val="0"/>
          <w:numId w:val="30"/>
        </w:numPr>
        <w:spacing w:line="240" w:lineRule="atLeast"/>
        <w:ind w:left="1134" w:hanging="567"/>
        <w:jc w:val="both"/>
        <w:rPr>
          <w:rStyle w:val="list0020paragraphchar"/>
        </w:rPr>
      </w:pPr>
      <w:r w:rsidRPr="00E64A20">
        <w:rPr>
          <w:rStyle w:val="list0020paragraphchar"/>
          <w:color w:val="000000"/>
        </w:rPr>
        <w:t>Commodity</w:t>
      </w:r>
      <w:r w:rsidRPr="00E64A20">
        <w:rPr>
          <w:rStyle w:val="list0020paragraphchar"/>
        </w:rPr>
        <w:t xml:space="preserve"> and commodity derivatives </w:t>
      </w:r>
      <w:r>
        <w:rPr>
          <w:rStyle w:val="list0020paragraphchar"/>
        </w:rPr>
        <w:t>dealers;</w:t>
      </w:r>
    </w:p>
    <w:p w:rsidR="00EA0691" w:rsidRDefault="00EA0691" w:rsidP="007560CC">
      <w:pPr>
        <w:pStyle w:val="list0020paragraph"/>
        <w:numPr>
          <w:ilvl w:val="0"/>
          <w:numId w:val="30"/>
        </w:numPr>
        <w:spacing w:line="240" w:lineRule="atLeast"/>
        <w:ind w:left="1134" w:hanging="567"/>
        <w:jc w:val="both"/>
        <w:rPr>
          <w:rStyle w:val="list0020paragraphchar"/>
        </w:rPr>
      </w:pPr>
      <w:r w:rsidRPr="00E64A20">
        <w:rPr>
          <w:rStyle w:val="list0020paragraphchar"/>
          <w:color w:val="000000"/>
        </w:rPr>
        <w:t>Locals</w:t>
      </w:r>
      <w:r>
        <w:rPr>
          <w:rStyle w:val="list0020paragraphchar"/>
        </w:rPr>
        <w:t>;</w:t>
      </w:r>
    </w:p>
    <w:p w:rsidR="00EA0691" w:rsidRPr="00E64A20" w:rsidRDefault="00EA0691" w:rsidP="007560CC">
      <w:pPr>
        <w:pStyle w:val="list0020paragraph"/>
        <w:numPr>
          <w:ilvl w:val="0"/>
          <w:numId w:val="30"/>
        </w:numPr>
        <w:spacing w:line="240" w:lineRule="atLeast"/>
        <w:ind w:left="1134" w:hanging="567"/>
        <w:jc w:val="both"/>
        <w:rPr>
          <w:rStyle w:val="list0020paragraphchar"/>
        </w:rPr>
      </w:pPr>
      <w:r w:rsidRPr="00E64A20">
        <w:rPr>
          <w:rStyle w:val="list0020paragraphchar"/>
          <w:color w:val="000000"/>
        </w:rPr>
        <w:lastRenderedPageBreak/>
        <w:t>Other</w:t>
      </w:r>
      <w:r>
        <w:rPr>
          <w:rStyle w:val="list0020paragraphchar"/>
        </w:rPr>
        <w:t xml:space="preserve"> institutional investors.</w:t>
      </w:r>
    </w:p>
    <w:p w:rsidR="00EA0691" w:rsidRDefault="00EA0691" w:rsidP="007560CC">
      <w:pPr>
        <w:pStyle w:val="list0020paragraph"/>
        <w:numPr>
          <w:ilvl w:val="1"/>
          <w:numId w:val="24"/>
        </w:numPr>
        <w:spacing w:line="240" w:lineRule="atLeast"/>
        <w:ind w:left="567" w:hanging="567"/>
        <w:jc w:val="both"/>
        <w:rPr>
          <w:rStyle w:val="list0020paragraphchar"/>
        </w:rPr>
      </w:pPr>
      <w:r w:rsidRPr="00E64A20">
        <w:rPr>
          <w:rStyle w:val="list0020paragraphchar"/>
          <w:color w:val="000000"/>
        </w:rPr>
        <w:t>Large</w:t>
      </w:r>
      <w:r w:rsidRPr="00E64A20">
        <w:rPr>
          <w:rStyle w:val="list0020paragraphchar"/>
        </w:rPr>
        <w:t xml:space="preserve"> undertakings </w:t>
      </w:r>
      <w:r w:rsidRPr="00E64A20">
        <w:rPr>
          <w:rStyle w:val="list0020paragraphchar"/>
          <w:color w:val="000000"/>
        </w:rPr>
        <w:t>m</w:t>
      </w:r>
      <w:r w:rsidRPr="00E64A20">
        <w:rPr>
          <w:rStyle w:val="list0020paragraphchar"/>
        </w:rPr>
        <w:t xml:space="preserve">eeting two of the following size requirements on a company basis: </w:t>
      </w:r>
    </w:p>
    <w:p w:rsidR="00EA0691" w:rsidRDefault="00EA0691" w:rsidP="007560CC">
      <w:pPr>
        <w:pStyle w:val="list0020paragraph"/>
        <w:numPr>
          <w:ilvl w:val="0"/>
          <w:numId w:val="31"/>
        </w:numPr>
        <w:spacing w:line="240" w:lineRule="atLeast"/>
        <w:ind w:left="1134" w:hanging="567"/>
        <w:jc w:val="both"/>
        <w:rPr>
          <w:rStyle w:val="list0020paragraphchar"/>
        </w:rPr>
      </w:pPr>
      <w:r w:rsidRPr="00E64A20">
        <w:rPr>
          <w:rStyle w:val="list0020paragraphchar"/>
        </w:rPr>
        <w:t>bal</w:t>
      </w:r>
      <w:r>
        <w:rPr>
          <w:rStyle w:val="list0020paragraphchar"/>
        </w:rPr>
        <w:t>ance sheet total: EUR20,000,000</w:t>
      </w:r>
    </w:p>
    <w:p w:rsidR="00EA0691" w:rsidRDefault="00EA0691" w:rsidP="007560CC">
      <w:pPr>
        <w:pStyle w:val="list0020paragraph"/>
        <w:numPr>
          <w:ilvl w:val="0"/>
          <w:numId w:val="31"/>
        </w:numPr>
        <w:spacing w:line="240" w:lineRule="atLeast"/>
        <w:ind w:left="1134" w:hanging="567"/>
        <w:jc w:val="both"/>
        <w:rPr>
          <w:rStyle w:val="list0020paragraphchar"/>
        </w:rPr>
      </w:pPr>
      <w:r w:rsidRPr="00E64A20">
        <w:rPr>
          <w:rStyle w:val="list0020paragraphchar"/>
        </w:rPr>
        <w:t xml:space="preserve">net turnover: EUR40,000,000 </w:t>
      </w:r>
    </w:p>
    <w:p w:rsidR="00EA0691" w:rsidRPr="00E64A20" w:rsidRDefault="00EA0691" w:rsidP="007560CC">
      <w:pPr>
        <w:pStyle w:val="list0020paragraph"/>
        <w:numPr>
          <w:ilvl w:val="0"/>
          <w:numId w:val="31"/>
        </w:numPr>
        <w:spacing w:line="240" w:lineRule="atLeast"/>
        <w:ind w:left="1134" w:hanging="567"/>
        <w:jc w:val="both"/>
        <w:rPr>
          <w:rStyle w:val="list0020paragraphchar"/>
        </w:rPr>
      </w:pPr>
      <w:r w:rsidRPr="00E64A20">
        <w:rPr>
          <w:rStyle w:val="list0020paragraphchar"/>
        </w:rPr>
        <w:t xml:space="preserve">own funds: EUR2,000,000 </w:t>
      </w:r>
    </w:p>
    <w:p w:rsidR="00EA0691" w:rsidRPr="00E64A20" w:rsidRDefault="00EA0691" w:rsidP="007560CC">
      <w:pPr>
        <w:pStyle w:val="list0020paragraph"/>
        <w:numPr>
          <w:ilvl w:val="1"/>
          <w:numId w:val="24"/>
        </w:numPr>
        <w:spacing w:line="240" w:lineRule="atLeast"/>
        <w:ind w:left="567" w:hanging="567"/>
        <w:jc w:val="both"/>
        <w:rPr>
          <w:rStyle w:val="list0020paragraphchar"/>
        </w:rPr>
      </w:pPr>
      <w:r w:rsidRPr="00E64A20">
        <w:rPr>
          <w:rStyle w:val="list0020paragraphchar"/>
          <w:color w:val="000000"/>
        </w:rPr>
        <w:t>National</w:t>
      </w:r>
      <w:r w:rsidRPr="00E64A20">
        <w:rPr>
          <w:rStyle w:val="list0020paragraphchar"/>
        </w:rPr>
        <w:t xml:space="preserve"> and regional governments, public bodies that manage public debt, Central banks, international and supranational institutions such as the World Bank, the IMF, the ECB, the EIB and other similar international organisations. </w:t>
      </w:r>
    </w:p>
    <w:p w:rsidR="00EA0691" w:rsidRPr="00E64A20" w:rsidRDefault="00EA0691" w:rsidP="007560CC">
      <w:pPr>
        <w:pStyle w:val="list0020paragraph"/>
        <w:numPr>
          <w:ilvl w:val="1"/>
          <w:numId w:val="24"/>
        </w:numPr>
        <w:spacing w:line="240" w:lineRule="atLeast"/>
        <w:ind w:left="567" w:hanging="567"/>
        <w:jc w:val="both"/>
        <w:rPr>
          <w:rStyle w:val="list0020paragraphchar"/>
        </w:rPr>
      </w:pPr>
      <w:r w:rsidRPr="00E64A20">
        <w:rPr>
          <w:rStyle w:val="list0020paragraphchar"/>
          <w:color w:val="000000"/>
        </w:rPr>
        <w:t>Other</w:t>
      </w:r>
      <w:r w:rsidRPr="00E64A20">
        <w:rPr>
          <w:rStyle w:val="list0020paragraphchar"/>
        </w:rPr>
        <w:t xml:space="preserve"> institutional investors whose main activity is to invest in financial </w:t>
      </w:r>
      <w:r w:rsidRPr="00E64A20">
        <w:rPr>
          <w:rStyle w:val="list0020paragraphchar"/>
          <w:color w:val="000000"/>
        </w:rPr>
        <w:t>instruments</w:t>
      </w:r>
      <w:r w:rsidRPr="00E64A20">
        <w:rPr>
          <w:rStyle w:val="list0020paragraphchar"/>
        </w:rPr>
        <w:t xml:space="preserve">, including entities dedicated to the securitisation of assets or other financing transactions. </w:t>
      </w:r>
    </w:p>
    <w:p w:rsidR="00E64A20" w:rsidRDefault="00E64A20" w:rsidP="00EA0691">
      <w:pPr>
        <w:rPr>
          <w:rStyle w:val="list0020paragraphchar"/>
          <w:szCs w:val="24"/>
        </w:rPr>
      </w:pPr>
    </w:p>
    <w:p w:rsidR="00C758BC" w:rsidRPr="00E76DCE" w:rsidRDefault="00EA0691" w:rsidP="00EA0691">
      <w:pPr>
        <w:rPr>
          <w:rStyle w:val="list0020paragraphchar"/>
          <w:szCs w:val="24"/>
        </w:rPr>
      </w:pPr>
      <w:r w:rsidRPr="00E64A20">
        <w:rPr>
          <w:rStyle w:val="list0020paragraphchar"/>
          <w:szCs w:val="24"/>
        </w:rPr>
        <w:t xml:space="preserve">Investors not falling under any of the above categories, including </w:t>
      </w:r>
      <w:r w:rsidRPr="00E64A20">
        <w:rPr>
          <w:rStyle w:val="list0020paragraphchar"/>
          <w:kern w:val="0"/>
          <w:szCs w:val="24"/>
          <w:lang w:val="en-US"/>
        </w:rPr>
        <w:t>public</w:t>
      </w:r>
      <w:r w:rsidRPr="00E64A20">
        <w:rPr>
          <w:rStyle w:val="list0020paragraphchar"/>
          <w:szCs w:val="24"/>
        </w:rPr>
        <w:t xml:space="preserve"> sector bodies and private individual investors may also be treated as professional </w:t>
      </w:r>
      <w:r w:rsidRPr="00E76DCE">
        <w:rPr>
          <w:rStyle w:val="list0020paragraphchar"/>
          <w:szCs w:val="24"/>
        </w:rPr>
        <w:t>investors</w:t>
      </w:r>
      <w:r w:rsidRPr="00E64A20">
        <w:rPr>
          <w:rStyle w:val="list0020paragraphchar"/>
          <w:szCs w:val="24"/>
        </w:rPr>
        <w:t xml:space="preserve"> upon request</w:t>
      </w:r>
      <w:r w:rsidR="00E76DCE" w:rsidRPr="00E76DCE">
        <w:rPr>
          <w:rStyle w:val="list0020paragraphchar"/>
          <w:szCs w:val="24"/>
        </w:rPr>
        <w:t xml:space="preserve"> </w:t>
      </w:r>
      <w:r w:rsidR="001057B6">
        <w:rPr>
          <w:rStyle w:val="list0020paragraphchar"/>
          <w:szCs w:val="24"/>
        </w:rPr>
        <w:t xml:space="preserve">within the meaning of Annex II to Directive 2004/39/EC. </w:t>
      </w:r>
    </w:p>
    <w:p w:rsidR="00C758BC" w:rsidRDefault="00C758BC" w:rsidP="00EA0691">
      <w:pPr>
        <w:rPr>
          <w:rStyle w:val="list0020paragraphchar"/>
          <w:szCs w:val="24"/>
        </w:rPr>
      </w:pPr>
    </w:p>
    <w:p w:rsidR="002D4937" w:rsidRDefault="00B673C8" w:rsidP="00EA0691">
      <w:r>
        <w:t xml:space="preserve">Prior to accepting any investment, the AIF should be in receipt of </w:t>
      </w:r>
      <w:r w:rsidR="00C758BC">
        <w:t xml:space="preserve">a completed “Professional Investor Declaration Form” in which the investor confirms that he/ she has read and understood the mandatory risk warnings and describes why he/ she is a Professional Investor. A proforma of a Professional Investor Declaration Form is provided in </w:t>
      </w:r>
      <w:r w:rsidR="00C758BC" w:rsidRPr="000D5BC5">
        <w:t xml:space="preserve">Appendix </w:t>
      </w:r>
      <w:r w:rsidR="002320F8">
        <w:t>9</w:t>
      </w:r>
      <w:r w:rsidR="00E64A20">
        <w:t xml:space="preserve"> </w:t>
      </w:r>
      <w:r w:rsidR="00C758BC">
        <w:t>to Part B of these Rules.</w:t>
      </w:r>
    </w:p>
    <w:p w:rsidR="00286B64" w:rsidRDefault="00286B64" w:rsidP="00842D15"/>
    <w:p w:rsidR="00286B64" w:rsidRPr="00842D15" w:rsidRDefault="00286B64" w:rsidP="007560CC">
      <w:pPr>
        <w:pStyle w:val="Heading2"/>
        <w:numPr>
          <w:ilvl w:val="1"/>
          <w:numId w:val="6"/>
        </w:numPr>
        <w:ind w:left="709" w:hanging="709"/>
        <w:rPr>
          <w:rFonts w:ascii="Times New Roman" w:hAnsi="Times New Roman"/>
          <w:i/>
          <w:sz w:val="24"/>
          <w:szCs w:val="24"/>
        </w:rPr>
      </w:pPr>
      <w:r w:rsidRPr="00842D15">
        <w:rPr>
          <w:rFonts w:ascii="Times New Roman" w:hAnsi="Times New Roman"/>
          <w:i/>
          <w:sz w:val="24"/>
          <w:szCs w:val="24"/>
        </w:rPr>
        <w:t>Retail Investors</w:t>
      </w:r>
    </w:p>
    <w:p w:rsidR="00286B64" w:rsidRDefault="00286B64" w:rsidP="00842D15">
      <w:pPr>
        <w:rPr>
          <w:szCs w:val="24"/>
        </w:rPr>
      </w:pPr>
    </w:p>
    <w:p w:rsidR="00842D15" w:rsidRDefault="002D4937" w:rsidP="000D5BC5">
      <w:pPr>
        <w:autoSpaceDE w:val="0"/>
        <w:autoSpaceDN w:val="0"/>
        <w:adjustRightInd w:val="0"/>
        <w:rPr>
          <w:szCs w:val="24"/>
        </w:rPr>
      </w:pPr>
      <w:r>
        <w:rPr>
          <w:kern w:val="0"/>
          <w:szCs w:val="24"/>
          <w:lang w:eastAsia="en-GB"/>
        </w:rPr>
        <w:t xml:space="preserve">Retail AIFs are subject to the requirements prescribed in Part B of these Rules including Section 4 thereof dealing with investment restrictions applicable to these AIFs. </w:t>
      </w:r>
    </w:p>
    <w:p w:rsidR="00842D15" w:rsidRPr="00286B64" w:rsidRDefault="00842D15" w:rsidP="00842D15">
      <w:pPr>
        <w:rPr>
          <w:szCs w:val="24"/>
        </w:rPr>
      </w:pPr>
    </w:p>
    <w:p w:rsidR="00286B64" w:rsidRPr="00842D15" w:rsidRDefault="00286B64" w:rsidP="007560CC">
      <w:pPr>
        <w:pStyle w:val="Heading2"/>
        <w:numPr>
          <w:ilvl w:val="1"/>
          <w:numId w:val="6"/>
        </w:numPr>
        <w:ind w:left="709" w:hanging="709"/>
        <w:rPr>
          <w:rFonts w:ascii="Times New Roman" w:hAnsi="Times New Roman"/>
          <w:i/>
          <w:sz w:val="24"/>
          <w:szCs w:val="24"/>
        </w:rPr>
      </w:pPr>
      <w:r w:rsidRPr="00842D15">
        <w:rPr>
          <w:rFonts w:ascii="Times New Roman" w:hAnsi="Times New Roman"/>
          <w:i/>
          <w:sz w:val="24"/>
          <w:szCs w:val="24"/>
        </w:rPr>
        <w:t>Experienced Investors</w:t>
      </w:r>
    </w:p>
    <w:p w:rsidR="00286B64" w:rsidRDefault="00286B64" w:rsidP="00842D15"/>
    <w:p w:rsidR="00286B64" w:rsidRDefault="00286B64" w:rsidP="00286B64">
      <w:r>
        <w:t xml:space="preserve">An “Experienced Investor” is a person having the expertise, experience and knowledge to be in a position to make his own investment decisions and understand the risks involved. An investor must state the basis on which he satisfies this definition, either </w:t>
      </w:r>
    </w:p>
    <w:p w:rsidR="00286B64" w:rsidRDefault="00286B64" w:rsidP="00286B64"/>
    <w:p w:rsidR="00286B64" w:rsidRDefault="00286B64" w:rsidP="007560CC">
      <w:pPr>
        <w:numPr>
          <w:ilvl w:val="0"/>
          <w:numId w:val="32"/>
        </w:numPr>
        <w:ind w:left="567" w:hanging="567"/>
      </w:pPr>
      <w:r>
        <w:t>by confirming that he/ she is:</w:t>
      </w:r>
    </w:p>
    <w:p w:rsidR="00E64A20" w:rsidRDefault="00E64A20" w:rsidP="00E64A20">
      <w:pPr>
        <w:ind w:left="567"/>
      </w:pPr>
    </w:p>
    <w:p w:rsidR="00286B64" w:rsidRDefault="00286B64" w:rsidP="007560CC">
      <w:pPr>
        <w:numPr>
          <w:ilvl w:val="2"/>
          <w:numId w:val="26"/>
        </w:numPr>
        <w:tabs>
          <w:tab w:val="left" w:pos="1134"/>
        </w:tabs>
        <w:ind w:left="1134" w:hanging="567"/>
      </w:pPr>
      <w:r>
        <w:t>a person who has relevant work experience having at least worked in the financial sector for one year in a professional position or a person who has been active in these type of investments; or</w:t>
      </w:r>
    </w:p>
    <w:p w:rsidR="00E64A20" w:rsidRDefault="00E64A20" w:rsidP="00E64A20">
      <w:pPr>
        <w:tabs>
          <w:tab w:val="left" w:pos="1134"/>
        </w:tabs>
        <w:ind w:left="1134"/>
      </w:pPr>
    </w:p>
    <w:p w:rsidR="00286B64" w:rsidRDefault="00286B64" w:rsidP="007560CC">
      <w:pPr>
        <w:numPr>
          <w:ilvl w:val="2"/>
          <w:numId w:val="26"/>
        </w:numPr>
        <w:tabs>
          <w:tab w:val="left" w:pos="1134"/>
        </w:tabs>
        <w:ind w:left="1134" w:hanging="567"/>
      </w:pPr>
      <w:r>
        <w:lastRenderedPageBreak/>
        <w:t>a person who has reasonable experience in the acquisition and/</w:t>
      </w:r>
      <w:r w:rsidR="00FA524A">
        <w:t xml:space="preserve"> </w:t>
      </w:r>
      <w:r>
        <w:t>or disposal of funds of a similar nature or risk profile, or property of the same kind as the property, or a substantial part of the property, to which the AIF in question relates; or</w:t>
      </w:r>
    </w:p>
    <w:p w:rsidR="00E64A20" w:rsidRDefault="00E64A20" w:rsidP="00E64A20">
      <w:pPr>
        <w:tabs>
          <w:tab w:val="left" w:pos="1134"/>
        </w:tabs>
        <w:ind w:left="1134"/>
      </w:pPr>
    </w:p>
    <w:p w:rsidR="00286B64" w:rsidRDefault="00286B64" w:rsidP="007560CC">
      <w:pPr>
        <w:numPr>
          <w:ilvl w:val="2"/>
          <w:numId w:val="26"/>
        </w:numPr>
        <w:tabs>
          <w:tab w:val="left" w:pos="1134"/>
        </w:tabs>
        <w:ind w:left="1134" w:hanging="567"/>
      </w:pPr>
      <w:r>
        <w:t>a person who has made investments amounting to EUR100,000 within the past 2 years at an average frequency of 3 per quarter;</w:t>
      </w:r>
    </w:p>
    <w:p w:rsidR="00E64A20" w:rsidRDefault="00E64A20" w:rsidP="00E64A20">
      <w:pPr>
        <w:tabs>
          <w:tab w:val="left" w:pos="1134"/>
        </w:tabs>
        <w:ind w:left="1134"/>
      </w:pPr>
    </w:p>
    <w:p w:rsidR="00286B64" w:rsidRDefault="00286B64" w:rsidP="00286B64">
      <w:r>
        <w:t>OR</w:t>
      </w:r>
    </w:p>
    <w:p w:rsidR="00286B64" w:rsidRDefault="00286B64" w:rsidP="00286B64"/>
    <w:p w:rsidR="00286B64" w:rsidRDefault="00286B64" w:rsidP="007560CC">
      <w:pPr>
        <w:numPr>
          <w:ilvl w:val="0"/>
          <w:numId w:val="32"/>
        </w:numPr>
        <w:ind w:left="567" w:hanging="567"/>
      </w:pPr>
      <w:r>
        <w:t>by providing any other appropriate justification.</w:t>
      </w:r>
    </w:p>
    <w:p w:rsidR="00286B64" w:rsidRDefault="00286B64" w:rsidP="00286B64"/>
    <w:p w:rsidR="00286B64" w:rsidRDefault="00286B64" w:rsidP="00286B64">
      <w:r w:rsidRPr="000D5BC5">
        <w:t xml:space="preserve">Persons who qualify as ‘Professional </w:t>
      </w:r>
      <w:r w:rsidR="00C758BC">
        <w:t>Investors’</w:t>
      </w:r>
      <w:r w:rsidR="00C758BC" w:rsidRPr="000D5BC5">
        <w:t xml:space="preserve"> </w:t>
      </w:r>
      <w:r w:rsidRPr="000D5BC5">
        <w:t xml:space="preserve">in terms of the MIFID, automatically qualify as ‘Experienced Investors’. The term ‘Professional </w:t>
      </w:r>
      <w:r w:rsidR="00C758BC">
        <w:t xml:space="preserve">Investor’ </w:t>
      </w:r>
      <w:r w:rsidRPr="000D5BC5">
        <w:t xml:space="preserve">is defined </w:t>
      </w:r>
      <w:r w:rsidR="00C758BC">
        <w:t>earlier on in this section</w:t>
      </w:r>
      <w:r w:rsidRPr="000D5BC5">
        <w:t>.</w:t>
      </w:r>
    </w:p>
    <w:p w:rsidR="00286B64" w:rsidRDefault="00286B64" w:rsidP="00286B64"/>
    <w:p w:rsidR="00286B64" w:rsidRDefault="00286B64" w:rsidP="00286B64">
      <w:r>
        <w:t xml:space="preserve">In the case of ‘joint holders’, all holders should individually satisfy the definition of ‘Experienced Investor’ outlined above or jointly make investments amounting to EUR200,000. </w:t>
      </w:r>
    </w:p>
    <w:p w:rsidR="00286B64" w:rsidRDefault="00286B64" w:rsidP="00286B64"/>
    <w:p w:rsidR="00286B64" w:rsidRDefault="00286B64" w:rsidP="00286B64">
      <w:r>
        <w:t>In relation to investments made by an entity holding on a nominee basis, the underlying investors considered to be the beneficial owners must individually satisfy the definition of “Experienced Investors”.</w:t>
      </w:r>
    </w:p>
    <w:p w:rsidR="00286B64" w:rsidRDefault="00286B64" w:rsidP="00286B64"/>
    <w:p w:rsidR="00286B64" w:rsidRDefault="00286B64" w:rsidP="00286B64">
      <w:r>
        <w:t>The minimum investment requirement is EUR10,000. The total amount invested may not fall below this threshold unless this is the result of a fall in the net asset value of the AIF. The minimum investment requirement applies to each individual “Experienced Investor”. In the case of joint holders, the minimum investment requirement remains EUR10,000 per investor.</w:t>
      </w:r>
    </w:p>
    <w:p w:rsidR="00286B64" w:rsidRDefault="00286B64" w:rsidP="00286B64"/>
    <w:p w:rsidR="00BF33BB" w:rsidRDefault="00286B64" w:rsidP="00286B64">
      <w:r w:rsidRPr="000D5BC5">
        <w:t xml:space="preserve">In the case of an umbrella fund comprising of sub-funds each of which is set up as an </w:t>
      </w:r>
      <w:r w:rsidR="00BF33BB" w:rsidRPr="000D5BC5">
        <w:t>AIF,</w:t>
      </w:r>
      <w:r w:rsidRPr="000D5BC5">
        <w:t xml:space="preserve"> the EUR10,000 requirement may be applicable on a per scheme basis </w:t>
      </w:r>
      <w:r w:rsidR="00BF33BB" w:rsidRPr="000D5BC5">
        <w:t xml:space="preserve">and therefore to the entire AIF </w:t>
      </w:r>
      <w:r w:rsidRPr="000D5BC5">
        <w:t xml:space="preserve">rather than on a per sub-fund basis. </w:t>
      </w:r>
    </w:p>
    <w:p w:rsidR="00BF33BB" w:rsidRDefault="00BF33BB" w:rsidP="00286B64"/>
    <w:p w:rsidR="00286B64" w:rsidRDefault="00B673C8" w:rsidP="00286B64">
      <w:r>
        <w:t xml:space="preserve">Prior to accepting any investment, the </w:t>
      </w:r>
      <w:r w:rsidR="00286B64">
        <w:t xml:space="preserve">AIF </w:t>
      </w:r>
      <w:r>
        <w:t xml:space="preserve">should be in receipt of a </w:t>
      </w:r>
      <w:r w:rsidR="00286B64">
        <w:t>completed “Experienced Investor Declaration Form” in which the investor confirms that he/</w:t>
      </w:r>
      <w:r w:rsidR="00FA524A">
        <w:t xml:space="preserve"> </w:t>
      </w:r>
      <w:r w:rsidR="00286B64">
        <w:t>she has read and understood the mandatory risk warnings and describes why he/</w:t>
      </w:r>
      <w:r w:rsidR="00FA524A">
        <w:t xml:space="preserve"> </w:t>
      </w:r>
      <w:r w:rsidR="00286B64">
        <w:t>she is an “Experienced Investor”. In the case of an entity holding on a nominee basis, the individual underlying investors must confirm that they are “Experienced Investors”. Alternative</w:t>
      </w:r>
      <w:r w:rsidR="00945688">
        <w:t>ly</w:t>
      </w:r>
      <w:r w:rsidR="00286B64">
        <w:t xml:space="preserve">, the entity can satisfy itself that the underlying individual investors are “Experienced Investors” and give such a confirmation on their behalf. </w:t>
      </w:r>
    </w:p>
    <w:p w:rsidR="00286B64" w:rsidRDefault="00286B64" w:rsidP="00286B64"/>
    <w:p w:rsidR="00286B64" w:rsidRDefault="00286B64" w:rsidP="00286B64">
      <w:r>
        <w:t xml:space="preserve">In the case where the Experienced Investor is a company or partnership, such declaration is required from the Director(s)/ General Partner(s), whilst in the case of a trust, from the Trustee. The Experienced Investor Declaration Form is required for the prospective investor </w:t>
      </w:r>
      <w:r>
        <w:lastRenderedPageBreak/>
        <w:t xml:space="preserve">to demonstrate eligibility to be treated as an Experienced Investor and to exclude retail investors. A proforma of an Experienced Investor Declaration Form is provided in </w:t>
      </w:r>
      <w:r w:rsidRPr="00E64A20">
        <w:t xml:space="preserve">Appendix </w:t>
      </w:r>
      <w:r w:rsidR="002320F8">
        <w:t>9</w:t>
      </w:r>
      <w:r>
        <w:t xml:space="preserve"> to Part B of these Rules. </w:t>
      </w:r>
      <w:r w:rsidR="00FA6F24">
        <w:t xml:space="preserve">The AIF or the AIFM or the Administrator on its behalf shall only create Units if amongst others, it is in receipt of an appropriately completed Experienced Investor Declaration Form. </w:t>
      </w:r>
    </w:p>
    <w:p w:rsidR="00286B64" w:rsidRDefault="00286B64" w:rsidP="00286B64"/>
    <w:p w:rsidR="00286B64" w:rsidRDefault="00286B64" w:rsidP="00286B64">
      <w:r>
        <w:t xml:space="preserve">The </w:t>
      </w:r>
      <w:r w:rsidR="00945688">
        <w:t>AIFM</w:t>
      </w:r>
      <w:r>
        <w:t>/</w:t>
      </w:r>
      <w:r w:rsidR="00FA524A">
        <w:t xml:space="preserve"> </w:t>
      </w:r>
      <w:r>
        <w:t xml:space="preserve">Sales Agent or any third party selling units of the </w:t>
      </w:r>
      <w:r w:rsidR="00945688">
        <w:t xml:space="preserve">AIF which is </w:t>
      </w:r>
      <w:r w:rsidR="00C758BC">
        <w:t>sold</w:t>
      </w:r>
      <w:r w:rsidR="00945688">
        <w:t xml:space="preserve"> to </w:t>
      </w:r>
      <w:r>
        <w:t xml:space="preserve">Experienced </w:t>
      </w:r>
      <w:r w:rsidR="00945688">
        <w:t xml:space="preserve">Investors </w:t>
      </w:r>
      <w:r>
        <w:t>is bound to take reasonable steps to ensure that the investor has sufficient knowledge and understanding of the risks involved in investing in a</w:t>
      </w:r>
      <w:r w:rsidR="00945688">
        <w:t>n AIF</w:t>
      </w:r>
      <w:r>
        <w:t>.</w:t>
      </w:r>
    </w:p>
    <w:p w:rsidR="00286B64" w:rsidRDefault="00286B64" w:rsidP="00286B64"/>
    <w:p w:rsidR="00286B64" w:rsidRDefault="00286B64" w:rsidP="00286B64">
      <w:r>
        <w:t xml:space="preserve">The </w:t>
      </w:r>
      <w:r w:rsidR="00945688">
        <w:t>AIFM</w:t>
      </w:r>
      <w:r>
        <w:t>/</w:t>
      </w:r>
      <w:r w:rsidR="00FA524A">
        <w:t xml:space="preserve"> </w:t>
      </w:r>
      <w:r>
        <w:t xml:space="preserve">Sales Agent or any third party selling units in an </w:t>
      </w:r>
      <w:r w:rsidR="00945688" w:rsidRPr="00945688">
        <w:t xml:space="preserve">AIF which is </w:t>
      </w:r>
      <w:r w:rsidR="001F013D">
        <w:t>sold</w:t>
      </w:r>
      <w:r w:rsidR="00945688" w:rsidRPr="00945688">
        <w:t xml:space="preserve"> to Experienced Investors </w:t>
      </w:r>
      <w:r>
        <w:t>will be required to countersign the Experienced Investor Declaration Form signifying that he has satisfied himself/</w:t>
      </w:r>
      <w:r w:rsidR="00FA524A">
        <w:t xml:space="preserve"> </w:t>
      </w:r>
      <w:r>
        <w:t xml:space="preserve">herself that the investor has sufficient knowledge and understanding of the risks involved. </w:t>
      </w:r>
    </w:p>
    <w:p w:rsidR="002D4937" w:rsidRDefault="002D4937" w:rsidP="00286B64"/>
    <w:p w:rsidR="00286B64" w:rsidRDefault="00286B64" w:rsidP="00286B64">
      <w:r>
        <w:t xml:space="preserve">If the </w:t>
      </w:r>
      <w:r w:rsidR="00945688">
        <w:t>AIFM</w:t>
      </w:r>
      <w:r>
        <w:t xml:space="preserve">/ Sales Agent or any third party selling units of the </w:t>
      </w:r>
      <w:r w:rsidR="00945688">
        <w:t xml:space="preserve">AIF </w:t>
      </w:r>
      <w:r w:rsidR="00945688" w:rsidRPr="00945688">
        <w:t xml:space="preserve">which is </w:t>
      </w:r>
      <w:r w:rsidR="00C758BC">
        <w:t>sold</w:t>
      </w:r>
      <w:r w:rsidR="00945688" w:rsidRPr="00945688">
        <w:t xml:space="preserve"> to Experienced Investors </w:t>
      </w:r>
      <w:r>
        <w:t xml:space="preserve">is not satisfied that the investor has the necessary experience and knowledge in order to understand the risks involved, then the said </w:t>
      </w:r>
      <w:r w:rsidR="00945688">
        <w:t>AIFM</w:t>
      </w:r>
      <w:r>
        <w:t xml:space="preserve">/ Sales Agent or any third party selling units of the </w:t>
      </w:r>
      <w:r w:rsidR="00945688">
        <w:t xml:space="preserve">AIF </w:t>
      </w:r>
      <w:r>
        <w:t xml:space="preserve">should state so in the Experienced Investor Declaration Form and confirm that he/ she has warned the investor accordingly. The investor shall also confirm in writing that he/ she has been warned in this regard. </w:t>
      </w:r>
    </w:p>
    <w:p w:rsidR="00286B64" w:rsidRDefault="00286B64" w:rsidP="00286B64"/>
    <w:p w:rsidR="00286B64" w:rsidRDefault="00286B64" w:rsidP="00286B64">
      <w:r>
        <w:t xml:space="preserve">Whilst the </w:t>
      </w:r>
      <w:r w:rsidR="00945688">
        <w:t xml:space="preserve">AIF </w:t>
      </w:r>
      <w:r>
        <w:t xml:space="preserve">or its Administrator may rely on the confirmation provided by the </w:t>
      </w:r>
      <w:r w:rsidR="00945688">
        <w:t>AIFM</w:t>
      </w:r>
      <w:r w:rsidR="00C758BC">
        <w:t>/ Sales</w:t>
      </w:r>
      <w:r>
        <w:t xml:space="preserve"> Agent or any third party selling units of the </w:t>
      </w:r>
      <w:r w:rsidR="00945688" w:rsidRPr="00945688">
        <w:t xml:space="preserve">AIF which is </w:t>
      </w:r>
      <w:r w:rsidR="00C758BC">
        <w:t>sold</w:t>
      </w:r>
      <w:r w:rsidR="00945688" w:rsidRPr="00945688">
        <w:t xml:space="preserve"> to Experienced Investors</w:t>
      </w:r>
      <w:r>
        <w:t xml:space="preserve">, it shall be precluded from processing applications for the issue of units in the </w:t>
      </w:r>
      <w:r w:rsidR="00945688">
        <w:t>AIF</w:t>
      </w:r>
      <w:r>
        <w:t xml:space="preserve"> unless the Experienced Investor Declaration Form is duly completed as indicated above. </w:t>
      </w:r>
    </w:p>
    <w:p w:rsidR="00286B64" w:rsidRDefault="00286B64" w:rsidP="00286B64"/>
    <w:p w:rsidR="00286B64" w:rsidRDefault="00945688" w:rsidP="00286B64">
      <w:r>
        <w:t>AIFs</w:t>
      </w:r>
      <w:r w:rsidR="00286B64">
        <w:t xml:space="preserve"> </w:t>
      </w:r>
      <w:r w:rsidR="00C758BC">
        <w:t>sold</w:t>
      </w:r>
      <w:r w:rsidR="00286B64">
        <w:t xml:space="preserve"> to Experienced Investors are subject to the investment restrictions set out in </w:t>
      </w:r>
      <w:r w:rsidR="00C758BC">
        <w:t xml:space="preserve">Section 4 of </w:t>
      </w:r>
      <w:r w:rsidR="00286B64">
        <w:t>Part B of the</w:t>
      </w:r>
      <w:r>
        <w:t>se</w:t>
      </w:r>
      <w:r w:rsidR="00286B64">
        <w:t xml:space="preserve"> Rules. Whilst borrowing on a temporary basis for liquidity purposes is permitted and not restricted, borrowing for investment purposes or leverage via the use of derivatives is restricted to 100% of NAV. </w:t>
      </w:r>
    </w:p>
    <w:p w:rsidR="00286B64" w:rsidRDefault="00286B64" w:rsidP="00286B64"/>
    <w:p w:rsidR="00286B64" w:rsidRPr="00945688" w:rsidRDefault="00286B64" w:rsidP="007560CC">
      <w:pPr>
        <w:pStyle w:val="Heading2"/>
        <w:numPr>
          <w:ilvl w:val="1"/>
          <w:numId w:val="6"/>
        </w:numPr>
        <w:ind w:left="709" w:hanging="709"/>
        <w:rPr>
          <w:rFonts w:ascii="Times New Roman" w:hAnsi="Times New Roman"/>
          <w:sz w:val="24"/>
          <w:szCs w:val="24"/>
        </w:rPr>
      </w:pPr>
      <w:r w:rsidRPr="00945688">
        <w:rPr>
          <w:rFonts w:ascii="Times New Roman" w:hAnsi="Times New Roman"/>
          <w:i/>
          <w:sz w:val="24"/>
          <w:szCs w:val="24"/>
        </w:rPr>
        <w:t>Qualifying Investors</w:t>
      </w:r>
    </w:p>
    <w:p w:rsidR="00286B64" w:rsidRDefault="00286B64" w:rsidP="00286B64"/>
    <w:p w:rsidR="00286B64" w:rsidRDefault="00286B64" w:rsidP="00286B64">
      <w:r>
        <w:t>A “Qualifying Investor”, is required to meet one or more of the following criteria:</w:t>
      </w:r>
    </w:p>
    <w:p w:rsidR="00286B64" w:rsidRDefault="00286B64" w:rsidP="00286B64"/>
    <w:p w:rsidR="00286B64" w:rsidRDefault="00286B64" w:rsidP="007560CC">
      <w:pPr>
        <w:numPr>
          <w:ilvl w:val="2"/>
          <w:numId w:val="27"/>
        </w:numPr>
        <w:tabs>
          <w:tab w:val="left" w:pos="567"/>
        </w:tabs>
        <w:ind w:left="567" w:hanging="567"/>
      </w:pPr>
      <w:r>
        <w:t>a body corporate which has net assets in excess of EUR750,000 or which is part of a group which has net assets in excess of EUR750,0</w:t>
      </w:r>
      <w:r w:rsidR="00842D15">
        <w:t>00</w:t>
      </w:r>
      <w:r>
        <w:t>;</w:t>
      </w:r>
    </w:p>
    <w:p w:rsidR="00286B64" w:rsidRDefault="00286B64" w:rsidP="007560CC">
      <w:pPr>
        <w:numPr>
          <w:ilvl w:val="2"/>
          <w:numId w:val="27"/>
        </w:numPr>
        <w:tabs>
          <w:tab w:val="left" w:pos="567"/>
        </w:tabs>
        <w:ind w:left="567" w:hanging="567"/>
      </w:pPr>
      <w:r>
        <w:t>an unincorporated body of persons or association which has net assets in excess of EUR750,000;</w:t>
      </w:r>
    </w:p>
    <w:p w:rsidR="00286B64" w:rsidRDefault="00286B64" w:rsidP="007560CC">
      <w:pPr>
        <w:numPr>
          <w:ilvl w:val="2"/>
          <w:numId w:val="27"/>
        </w:numPr>
        <w:tabs>
          <w:tab w:val="left" w:pos="567"/>
        </w:tabs>
        <w:ind w:left="567" w:hanging="567"/>
      </w:pPr>
      <w:r>
        <w:t>a trust where the net value of the trust’s assets is in excess of EUR750,000;</w:t>
      </w:r>
    </w:p>
    <w:p w:rsidR="00286B64" w:rsidRDefault="00286B64" w:rsidP="007560CC">
      <w:pPr>
        <w:numPr>
          <w:ilvl w:val="2"/>
          <w:numId w:val="27"/>
        </w:numPr>
        <w:tabs>
          <w:tab w:val="left" w:pos="567"/>
        </w:tabs>
        <w:ind w:left="567" w:hanging="567"/>
      </w:pPr>
      <w:r>
        <w:t>an individual, or in the case of a body corporate, the majority of its Board of Directors or in the case of a partnership its General Partner who has reasonable experience in the acquisition and/</w:t>
      </w:r>
      <w:r w:rsidR="00FA524A">
        <w:t xml:space="preserve"> </w:t>
      </w:r>
      <w:r>
        <w:t>or disposal of :-</w:t>
      </w:r>
    </w:p>
    <w:p w:rsidR="00286B64" w:rsidRDefault="00286B64" w:rsidP="007560CC">
      <w:pPr>
        <w:numPr>
          <w:ilvl w:val="0"/>
          <w:numId w:val="28"/>
        </w:numPr>
        <w:tabs>
          <w:tab w:val="left" w:pos="1843"/>
        </w:tabs>
        <w:ind w:left="1701" w:hanging="567"/>
      </w:pPr>
      <w:r>
        <w:t>funds of a similar nature or risk profile;</w:t>
      </w:r>
    </w:p>
    <w:p w:rsidR="00286B64" w:rsidRDefault="00286B64" w:rsidP="007560CC">
      <w:pPr>
        <w:numPr>
          <w:ilvl w:val="0"/>
          <w:numId w:val="28"/>
        </w:numPr>
        <w:tabs>
          <w:tab w:val="left" w:pos="1843"/>
        </w:tabs>
        <w:ind w:left="1843" w:hanging="709"/>
      </w:pPr>
      <w:r>
        <w:lastRenderedPageBreak/>
        <w:t xml:space="preserve">property of the same kind as the property, or a substantial part of the property, to which the </w:t>
      </w:r>
      <w:r w:rsidR="00842D15">
        <w:t>AIF</w:t>
      </w:r>
      <w:r>
        <w:t xml:space="preserve"> in question relates;</w:t>
      </w:r>
    </w:p>
    <w:p w:rsidR="00286B64" w:rsidRDefault="00286B64" w:rsidP="007560CC">
      <w:pPr>
        <w:numPr>
          <w:ilvl w:val="2"/>
          <w:numId w:val="27"/>
        </w:numPr>
        <w:tabs>
          <w:tab w:val="left" w:pos="567"/>
        </w:tabs>
        <w:ind w:left="567" w:hanging="567"/>
      </w:pPr>
      <w:r>
        <w:t>an individual whose net worth or joint net worth with that person’s spouse</w:t>
      </w:r>
      <w:r w:rsidR="00744CC3">
        <w:t xml:space="preserve"> or </w:t>
      </w:r>
      <w:r w:rsidR="008C68E9">
        <w:t xml:space="preserve">civil </w:t>
      </w:r>
      <w:r w:rsidR="00744CC3">
        <w:t>partner</w:t>
      </w:r>
      <w:r w:rsidR="00744CC3">
        <w:rPr>
          <w:rStyle w:val="FootnoteReference"/>
        </w:rPr>
        <w:footnoteReference w:id="2"/>
      </w:r>
      <w:r>
        <w:t>, exceeds EUR750,000;</w:t>
      </w:r>
    </w:p>
    <w:p w:rsidR="00286B64" w:rsidRDefault="00286B64" w:rsidP="007560CC">
      <w:pPr>
        <w:numPr>
          <w:ilvl w:val="2"/>
          <w:numId w:val="27"/>
        </w:numPr>
        <w:tabs>
          <w:tab w:val="left" w:pos="567"/>
        </w:tabs>
        <w:ind w:left="567" w:hanging="567"/>
      </w:pPr>
      <w:r>
        <w:t xml:space="preserve">a senior employee or Director of Service Providers to the </w:t>
      </w:r>
      <w:r w:rsidR="00842D15">
        <w:t>AIF</w:t>
      </w:r>
      <w:r>
        <w:t>;</w:t>
      </w:r>
    </w:p>
    <w:p w:rsidR="00286B64" w:rsidRDefault="00286B64" w:rsidP="007560CC">
      <w:pPr>
        <w:numPr>
          <w:ilvl w:val="2"/>
          <w:numId w:val="27"/>
        </w:numPr>
        <w:tabs>
          <w:tab w:val="left" w:pos="567"/>
        </w:tabs>
        <w:ind w:left="567" w:hanging="567"/>
      </w:pPr>
      <w:r>
        <w:t xml:space="preserve">a relation or close friend of the promoters limited to a total of 10 persons per </w:t>
      </w:r>
      <w:r w:rsidR="00842D15">
        <w:t>AIF</w:t>
      </w:r>
      <w:r>
        <w:t>;</w:t>
      </w:r>
    </w:p>
    <w:p w:rsidR="00286B64" w:rsidRDefault="00286B64" w:rsidP="007560CC">
      <w:pPr>
        <w:numPr>
          <w:ilvl w:val="2"/>
          <w:numId w:val="27"/>
        </w:numPr>
        <w:tabs>
          <w:tab w:val="left" w:pos="567"/>
        </w:tabs>
        <w:ind w:left="567" w:hanging="567"/>
      </w:pPr>
      <w:r>
        <w:t>an entity with (or which are part of a group with) EUR3.75 million or more under discretionary management, investing on its own account;</w:t>
      </w:r>
    </w:p>
    <w:p w:rsidR="00286B64" w:rsidRDefault="00286B64" w:rsidP="007560CC">
      <w:pPr>
        <w:numPr>
          <w:ilvl w:val="2"/>
          <w:numId w:val="27"/>
        </w:numPr>
        <w:tabs>
          <w:tab w:val="left" w:pos="567"/>
        </w:tabs>
        <w:ind w:left="567" w:hanging="567"/>
      </w:pPr>
      <w:r>
        <w:t>the investor qualifies as a</w:t>
      </w:r>
      <w:r w:rsidR="00842D15">
        <w:t xml:space="preserve">n AIF </w:t>
      </w:r>
      <w:r w:rsidR="001F013D">
        <w:t>which is sold</w:t>
      </w:r>
      <w:r>
        <w:t xml:space="preserve"> to Qualifying or Extraordinary Investors; </w:t>
      </w:r>
    </w:p>
    <w:p w:rsidR="00286B64" w:rsidRDefault="00286B64" w:rsidP="007560CC">
      <w:pPr>
        <w:numPr>
          <w:ilvl w:val="2"/>
          <w:numId w:val="27"/>
        </w:numPr>
        <w:tabs>
          <w:tab w:val="left" w:pos="567"/>
        </w:tabs>
        <w:ind w:left="567" w:hanging="567"/>
      </w:pPr>
      <w:r>
        <w:t>an entity whether body corporate or partnership wholly owned by persons or entities satisfying any of the criteria listed above which is used as an investment vehicle by such persons or entities.</w:t>
      </w:r>
    </w:p>
    <w:p w:rsidR="00286B64" w:rsidRDefault="00286B64" w:rsidP="00286B64"/>
    <w:p w:rsidR="00286B64" w:rsidRDefault="00286B64" w:rsidP="00286B64">
      <w:r>
        <w:t xml:space="preserve">In the case of ‘joint holders’, all holders should individually satisfy the definition of “Qualifying Investor”. </w:t>
      </w:r>
    </w:p>
    <w:p w:rsidR="00286B64" w:rsidRDefault="00286B64" w:rsidP="00286B64"/>
    <w:p w:rsidR="00286B64" w:rsidRDefault="00286B64" w:rsidP="00286B64">
      <w:r>
        <w:t>In relation to investments made by an entity holding on a nominee basis, the underlying investors considered to be the beneficial owners must individually satisfy the definition of “Qualifying Investors”.</w:t>
      </w:r>
    </w:p>
    <w:p w:rsidR="00286B64" w:rsidRDefault="00286B64" w:rsidP="00286B64"/>
    <w:p w:rsidR="00286B64" w:rsidRDefault="00286B64" w:rsidP="00286B64">
      <w:r>
        <w:t xml:space="preserve">The minimum investment requirement is EUR75,000. The total amount invested may not fall below this threshold unless this is the result of a fall in the net asset value. Provided that the minimum threshold is satisfied, additional investments – of any size – may be made. The minimum investment requirement applies to each individual “Qualifying Investor”. In the case of joint holders, the minimum investment requirement is EUR75,000. </w:t>
      </w:r>
    </w:p>
    <w:p w:rsidR="00286B64" w:rsidRDefault="00286B64" w:rsidP="00286B64"/>
    <w:p w:rsidR="00286B64" w:rsidRDefault="00286B64" w:rsidP="00286B64">
      <w:r w:rsidRPr="00BF33BB">
        <w:t>In the case of an umbrella fund comprising of sub-funds each of which is set up as a</w:t>
      </w:r>
      <w:r w:rsidR="00842D15" w:rsidRPr="000D5BC5">
        <w:t xml:space="preserve">n </w:t>
      </w:r>
      <w:r w:rsidR="00BF33BB" w:rsidRPr="000D5BC5">
        <w:t>AIF</w:t>
      </w:r>
      <w:r w:rsidRPr="00BF33BB">
        <w:t>, the EUR75,000 requirement is applicable on a per scheme basi</w:t>
      </w:r>
      <w:r w:rsidRPr="000D5BC5">
        <w:t xml:space="preserve">s </w:t>
      </w:r>
      <w:r w:rsidR="00BF33BB" w:rsidRPr="000D5BC5">
        <w:t xml:space="preserve">and therefore to the entire AIF </w:t>
      </w:r>
      <w:r w:rsidRPr="00BF33BB">
        <w:t>rather than on a per sub-fund basis.</w:t>
      </w:r>
    </w:p>
    <w:p w:rsidR="00286B64" w:rsidRDefault="00286B64" w:rsidP="00286B64"/>
    <w:p w:rsidR="00286B64" w:rsidRDefault="00286B64" w:rsidP="00286B64">
      <w:r>
        <w:t>Prior to accepting any investment</w:t>
      </w:r>
      <w:r w:rsidR="00B673C8">
        <w:t xml:space="preserve">, the </w:t>
      </w:r>
      <w:r w:rsidR="00842D15">
        <w:t>AIF</w:t>
      </w:r>
      <w:r>
        <w:t xml:space="preserve"> should be in receipt of a completed “Qualifying Investor Declaration Form” in which the investor confirms that he/she has read and understood the mandatory risk warnings and describes why he/she is a “Qualifying Investor”. In the case of an entity holding on a nominee basis, the individual underlying investors must confirm that they are “Qualifying Investors”. Alternative</w:t>
      </w:r>
      <w:r w:rsidR="00842D15">
        <w:t>ly</w:t>
      </w:r>
      <w:r>
        <w:t>, the entity can satisfy itself that the underlying individual investors are “Qualifying Investors” and give such a confirmation on their behalf.</w:t>
      </w:r>
    </w:p>
    <w:p w:rsidR="00286B64" w:rsidRDefault="00286B64" w:rsidP="00286B64"/>
    <w:p w:rsidR="00286B64" w:rsidRDefault="00286B64" w:rsidP="00286B64">
      <w:r>
        <w:t xml:space="preserve">In the case where the Qualifying Investor is a company or partnership, such declaration is required from the Director(s)/ General Partner(s), whilst in the case of a trust, from the Trustee. The Qualifying Investor Declaration Form is required for the prospective investor </w:t>
      </w:r>
      <w:r>
        <w:lastRenderedPageBreak/>
        <w:t xml:space="preserve">to demonstrate eligibility to be treated as a Qualifying Investor. A proforma of a Qualifying Investor Declaration Form is provided in </w:t>
      </w:r>
      <w:r w:rsidR="00D36E08" w:rsidRPr="00D36E08">
        <w:t xml:space="preserve">Appendix </w:t>
      </w:r>
      <w:r w:rsidR="002320F8">
        <w:t>9</w:t>
      </w:r>
      <w:r w:rsidR="00842D15">
        <w:t xml:space="preserve"> </w:t>
      </w:r>
      <w:r>
        <w:t>to Part B of these Rules.</w:t>
      </w:r>
      <w:r w:rsidR="00D36E08">
        <w:t xml:space="preserve"> </w:t>
      </w:r>
      <w:r w:rsidR="00D36E08" w:rsidRPr="00D36E08">
        <w:t xml:space="preserve">The AIF or the AIFM or the Administrator on its behalf shall only create Units if amongst others, it is in receipt of an appropriately completed </w:t>
      </w:r>
      <w:r w:rsidR="00D36E08">
        <w:t>Qualifying</w:t>
      </w:r>
      <w:r w:rsidR="00D36E08" w:rsidRPr="00D36E08">
        <w:t xml:space="preserve"> Investor Declaration Form. </w:t>
      </w:r>
    </w:p>
    <w:p w:rsidR="00286B64" w:rsidRDefault="00286B64" w:rsidP="00286B64"/>
    <w:p w:rsidR="00286B64" w:rsidRDefault="00842D15" w:rsidP="00286B64">
      <w:r>
        <w:t xml:space="preserve">AIFs </w:t>
      </w:r>
      <w:r w:rsidR="00C758BC">
        <w:t>sold</w:t>
      </w:r>
      <w:r w:rsidR="00286B64">
        <w:t xml:space="preserve"> to Qualifying Investors are subject to </w:t>
      </w:r>
      <w:r w:rsidR="00B2615D">
        <w:t>the</w:t>
      </w:r>
      <w:r w:rsidR="00286B64">
        <w:t xml:space="preserve"> investment restrictions </w:t>
      </w:r>
      <w:r w:rsidR="00B2615D">
        <w:t xml:space="preserve">prescribed in Section 4 of Part B to these Rules as well as </w:t>
      </w:r>
      <w:r w:rsidR="00286B64">
        <w:t>those which may be specified in their Offering Document.</w:t>
      </w:r>
    </w:p>
    <w:p w:rsidR="00286B64" w:rsidRDefault="00286B64" w:rsidP="00286B64"/>
    <w:p w:rsidR="00286B64" w:rsidRPr="00842D15" w:rsidRDefault="00286B64" w:rsidP="007560CC">
      <w:pPr>
        <w:pStyle w:val="Heading2"/>
        <w:numPr>
          <w:ilvl w:val="1"/>
          <w:numId w:val="6"/>
        </w:numPr>
        <w:ind w:left="709" w:hanging="709"/>
        <w:rPr>
          <w:rFonts w:ascii="Times New Roman" w:hAnsi="Times New Roman"/>
          <w:i/>
          <w:sz w:val="24"/>
          <w:szCs w:val="24"/>
        </w:rPr>
      </w:pPr>
      <w:r w:rsidRPr="00842D15">
        <w:rPr>
          <w:rFonts w:ascii="Times New Roman" w:hAnsi="Times New Roman"/>
          <w:i/>
          <w:sz w:val="24"/>
          <w:szCs w:val="24"/>
        </w:rPr>
        <w:t>Extraordinary Investors</w:t>
      </w:r>
    </w:p>
    <w:p w:rsidR="00286B64" w:rsidRDefault="00286B64" w:rsidP="00286B64"/>
    <w:p w:rsidR="00286B64" w:rsidRDefault="00286B64" w:rsidP="00286B64">
      <w:r>
        <w:t>An “Extraordinary Investor” is required to meet one or more of the following criteria:</w:t>
      </w:r>
    </w:p>
    <w:p w:rsidR="00286B64" w:rsidRDefault="00286B64" w:rsidP="00286B64"/>
    <w:p w:rsidR="00286B64" w:rsidRDefault="00286B64" w:rsidP="007560CC">
      <w:pPr>
        <w:numPr>
          <w:ilvl w:val="2"/>
          <w:numId w:val="29"/>
        </w:numPr>
        <w:ind w:left="567" w:hanging="567"/>
      </w:pPr>
      <w:r>
        <w:t>a body corporate, which has net assets in excess of EUR7.5 million or which is part of a group which has net assets in excess of EUR7.5 million;</w:t>
      </w:r>
    </w:p>
    <w:p w:rsidR="00286B64" w:rsidRDefault="00286B64" w:rsidP="007560CC">
      <w:pPr>
        <w:numPr>
          <w:ilvl w:val="2"/>
          <w:numId w:val="29"/>
        </w:numPr>
        <w:ind w:left="567" w:hanging="567"/>
      </w:pPr>
      <w:r>
        <w:t xml:space="preserve">an unincorporated body of persons or association which has net assets in excess of EUR7.5 million; </w:t>
      </w:r>
    </w:p>
    <w:p w:rsidR="00286B64" w:rsidRDefault="00286B64" w:rsidP="007560CC">
      <w:pPr>
        <w:numPr>
          <w:ilvl w:val="2"/>
          <w:numId w:val="29"/>
        </w:numPr>
        <w:ind w:left="567" w:hanging="567"/>
      </w:pPr>
      <w:r>
        <w:t>a trust where the net value of the trust’s assets is</w:t>
      </w:r>
      <w:r w:rsidR="009C6900">
        <w:t xml:space="preserve"> in excess of EUR7.5 million</w:t>
      </w:r>
      <w:r>
        <w:t xml:space="preserve">; </w:t>
      </w:r>
    </w:p>
    <w:p w:rsidR="00286B64" w:rsidRDefault="00286B64" w:rsidP="007560CC">
      <w:pPr>
        <w:numPr>
          <w:ilvl w:val="2"/>
          <w:numId w:val="29"/>
        </w:numPr>
        <w:ind w:left="567" w:hanging="567"/>
      </w:pPr>
      <w:r>
        <w:t>an individual whose net worth or joint net worth with that person’s spouse</w:t>
      </w:r>
      <w:r w:rsidR="00744CC3">
        <w:t xml:space="preserve"> or </w:t>
      </w:r>
      <w:r w:rsidR="008C68E9">
        <w:t xml:space="preserve">civil </w:t>
      </w:r>
      <w:r w:rsidR="00744CC3">
        <w:t>partner</w:t>
      </w:r>
      <w:r>
        <w:t xml:space="preserve">, exceeds </w:t>
      </w:r>
      <w:r w:rsidR="009C6900">
        <w:t>EUR7.5 million;</w:t>
      </w:r>
    </w:p>
    <w:p w:rsidR="00286B64" w:rsidRDefault="00286B64" w:rsidP="007560CC">
      <w:pPr>
        <w:numPr>
          <w:ilvl w:val="2"/>
          <w:numId w:val="29"/>
        </w:numPr>
        <w:ind w:left="567" w:hanging="567"/>
      </w:pPr>
      <w:r>
        <w:t xml:space="preserve">a senior employee or Director of Service Providers to the </w:t>
      </w:r>
      <w:r w:rsidR="009C6900">
        <w:t>AIF</w:t>
      </w:r>
      <w:r>
        <w:t>;</w:t>
      </w:r>
    </w:p>
    <w:p w:rsidR="00286B64" w:rsidRDefault="00286B64" w:rsidP="007560CC">
      <w:pPr>
        <w:numPr>
          <w:ilvl w:val="2"/>
          <w:numId w:val="29"/>
        </w:numPr>
        <w:ind w:left="567" w:hanging="567"/>
      </w:pPr>
      <w:r>
        <w:t>the investor qualifies as a</w:t>
      </w:r>
      <w:r w:rsidR="009C6900">
        <w:t>n AIF</w:t>
      </w:r>
      <w:r>
        <w:t xml:space="preserve"> </w:t>
      </w:r>
      <w:r w:rsidR="001F013D">
        <w:t>which is sold</w:t>
      </w:r>
      <w:r>
        <w:t xml:space="preserve"> to Extraordinary Investors; </w:t>
      </w:r>
    </w:p>
    <w:p w:rsidR="00286B64" w:rsidRDefault="00286B64" w:rsidP="007560CC">
      <w:pPr>
        <w:numPr>
          <w:ilvl w:val="2"/>
          <w:numId w:val="29"/>
        </w:numPr>
        <w:ind w:left="567" w:hanging="567"/>
      </w:pPr>
      <w:r>
        <w:t>an entity whether a body corporate or partnership wholly owned by persons or entities satisfying any of the criteria listed above which is used as an investment vehicle by such persons or entities.</w:t>
      </w:r>
    </w:p>
    <w:p w:rsidR="00286B64" w:rsidRDefault="00286B64" w:rsidP="00286B64"/>
    <w:p w:rsidR="00286B64" w:rsidRDefault="00286B64" w:rsidP="00286B64">
      <w:r>
        <w:t>In the case of joint holders, all holders should individually satisfy the definition of “Extraordinary Investor”.</w:t>
      </w:r>
    </w:p>
    <w:p w:rsidR="00286B64" w:rsidRDefault="00286B64" w:rsidP="00286B64"/>
    <w:p w:rsidR="00286B64" w:rsidRDefault="00286B64" w:rsidP="00286B64">
      <w:r>
        <w:t>In relation to investments made by an entity holding on a nominee basis, the underlying investors considered to be the beneficial owners must individually satisfy the definition of “Extraordinary Investors”.</w:t>
      </w:r>
    </w:p>
    <w:p w:rsidR="00286B64" w:rsidRDefault="00286B64" w:rsidP="00286B64"/>
    <w:p w:rsidR="00286B64" w:rsidRDefault="00286B64" w:rsidP="00286B64">
      <w:r>
        <w:t>The minimum investment requirement is EUR750,000. The total amount invested may not fall below this threshold unless this is the result of a fall in the net asset value. Provided that the minimum requirement is satisfied, additional investments – of any size – may be made. The minimum investment requirement applies to each individual “Extraordinary Investor”. In the case of joint holders, the minimum investment requirement is EUR750,000.</w:t>
      </w:r>
    </w:p>
    <w:p w:rsidR="00286B64" w:rsidRDefault="00286B64" w:rsidP="00286B64"/>
    <w:p w:rsidR="00286B64" w:rsidRDefault="00286B64" w:rsidP="00286B64">
      <w:r w:rsidRPr="00BF33BB">
        <w:t>In the case of an umbrella fund comprising of sub-funds each of which is set up as a</w:t>
      </w:r>
      <w:r w:rsidR="009C6900" w:rsidRPr="000D5BC5">
        <w:t>n</w:t>
      </w:r>
      <w:r w:rsidRPr="000D5BC5">
        <w:t xml:space="preserve"> </w:t>
      </w:r>
      <w:r w:rsidR="00BF33BB" w:rsidRPr="000D5BC5">
        <w:t>AIF</w:t>
      </w:r>
      <w:r w:rsidRPr="00BF33BB">
        <w:t>, the EUR750,000 requirement is applicable on a per scheme basis</w:t>
      </w:r>
      <w:r w:rsidR="00BF33BB" w:rsidRPr="000D5BC5">
        <w:t xml:space="preserve"> and therefore to the entire AIF</w:t>
      </w:r>
      <w:r w:rsidRPr="00BF33BB">
        <w:t xml:space="preserve"> rather than on a per sub-fund basis.</w:t>
      </w:r>
    </w:p>
    <w:p w:rsidR="00286B64" w:rsidRDefault="00286B64" w:rsidP="00286B64"/>
    <w:p w:rsidR="00286B64" w:rsidRDefault="00286B64" w:rsidP="00286B64">
      <w:r>
        <w:t>Prior to accepting any investment</w:t>
      </w:r>
      <w:r w:rsidR="00B673C8">
        <w:t>,</w:t>
      </w:r>
      <w:r>
        <w:t xml:space="preserve"> the </w:t>
      </w:r>
      <w:r w:rsidR="009C6900">
        <w:t xml:space="preserve">AIF </w:t>
      </w:r>
      <w:r>
        <w:t>should be in receipt of a completed “Extraordinary Investor Declaration Form” in which the investor confirms that he/</w:t>
      </w:r>
      <w:r w:rsidR="00FA524A">
        <w:t xml:space="preserve"> </w:t>
      </w:r>
      <w:r>
        <w:t xml:space="preserve">she has </w:t>
      </w:r>
      <w:r>
        <w:lastRenderedPageBreak/>
        <w:t>read and understood the mandatory risk warnings and describes why he/</w:t>
      </w:r>
      <w:r w:rsidR="00FA524A">
        <w:t xml:space="preserve"> </w:t>
      </w:r>
      <w:r>
        <w:t>she is an “Extraordinary Investor”. In the case of an entity holding on a nominee basis, the individual underlying investors must confirm that they are “Extraordinary Investors”. Alternative</w:t>
      </w:r>
      <w:r w:rsidR="009C6900">
        <w:t>ly</w:t>
      </w:r>
      <w:r>
        <w:t>, the entity can satisfy itself that the underlying individual investors are “Extraordinary Investors” and give such a confirmation on their behalf.</w:t>
      </w:r>
    </w:p>
    <w:p w:rsidR="00286B64" w:rsidRDefault="00286B64" w:rsidP="00286B64"/>
    <w:p w:rsidR="00286B64" w:rsidRDefault="00286B64" w:rsidP="00286B64">
      <w:r>
        <w:t xml:space="preserve">In the case where the Extraordinary Investor is a company or partnership, such declaration is required from the Director(s)/ General Partner(s), whilst in the case of a trust, from the Trustee. The Extraordinary Investor Declaration Form is required for the prospective investor to demonstrate eligibility to be treated as an Extraordinary Investor. A proforma of an Extraordinary Investor Declaration Form is provided in </w:t>
      </w:r>
      <w:r w:rsidR="00D36E08" w:rsidRPr="00D36E08">
        <w:t xml:space="preserve">Appendix </w:t>
      </w:r>
      <w:r w:rsidR="002320F8">
        <w:t>9</w:t>
      </w:r>
      <w:r w:rsidR="00D36E08" w:rsidRPr="00D36E08">
        <w:t xml:space="preserve"> </w:t>
      </w:r>
      <w:r>
        <w:t>to Part B of these Rules.</w:t>
      </w:r>
      <w:r w:rsidR="00D36E08">
        <w:t xml:space="preserve"> </w:t>
      </w:r>
      <w:r w:rsidR="00D36E08" w:rsidRPr="00D36E08">
        <w:t xml:space="preserve">The AIF or the AIFM or the Administrator on its behalf shall only create Units if amongst others, it is in receipt of an appropriately completed </w:t>
      </w:r>
      <w:r w:rsidR="00D36E08">
        <w:t>Extraordinary</w:t>
      </w:r>
      <w:r w:rsidR="00D36E08" w:rsidRPr="00D36E08">
        <w:t xml:space="preserve"> Investor Declaration Form. </w:t>
      </w:r>
    </w:p>
    <w:p w:rsidR="00286B64" w:rsidRDefault="00286B64" w:rsidP="00286B64"/>
    <w:p w:rsidR="001F013D" w:rsidDel="00E95261" w:rsidRDefault="009C6900" w:rsidP="001F013D">
      <w:pPr>
        <w:rPr>
          <w:del w:id="98" w:author="Isabelle Agius" w:date="2016-09-20T10:09:00Z"/>
        </w:rPr>
      </w:pPr>
      <w:r>
        <w:t>AIFs</w:t>
      </w:r>
      <w:r w:rsidR="00286B64">
        <w:t xml:space="preserve"> </w:t>
      </w:r>
      <w:r w:rsidR="001F013D">
        <w:t>sold</w:t>
      </w:r>
      <w:r w:rsidR="00286B64">
        <w:t xml:space="preserve"> to Extraordinary Investors </w:t>
      </w:r>
      <w:r w:rsidR="001F013D">
        <w:t>are subject to the investment restrictions prescribed in Section 4 of Part B to these Rules as well as those which may be specified in their Offering Document.</w:t>
      </w:r>
    </w:p>
    <w:p w:rsidR="00E95261" w:rsidRDefault="00E95261">
      <w:pPr>
        <w:rPr>
          <w:ins w:id="99" w:author="Isabelle Agius" w:date="2016-09-20T10:09:00Z"/>
        </w:rPr>
      </w:pPr>
    </w:p>
    <w:p w:rsidR="00E95261" w:rsidRDefault="00E95261">
      <w:pPr>
        <w:rPr>
          <w:ins w:id="100" w:author="Isabelle Agius" w:date="2016-09-20T10:09:00Z"/>
        </w:rPr>
      </w:pPr>
    </w:p>
    <w:p w:rsidR="00E95261" w:rsidRPr="00B51ABE" w:rsidRDefault="00E95261">
      <w:pPr>
        <w:pStyle w:val="Heading2"/>
        <w:numPr>
          <w:ilvl w:val="1"/>
          <w:numId w:val="6"/>
        </w:numPr>
        <w:ind w:left="709" w:hanging="709"/>
        <w:rPr>
          <w:ins w:id="101" w:author="Isabelle Agius" w:date="2016-09-20T10:09:00Z"/>
          <w:i/>
          <w:szCs w:val="24"/>
        </w:rPr>
        <w:pPrChange w:id="102" w:author="Isabelle Agius" w:date="2016-09-20T10:09:00Z">
          <w:pPr>
            <w:pStyle w:val="Heading3"/>
            <w:numPr>
              <w:numId w:val="36"/>
            </w:numPr>
            <w:tabs>
              <w:tab w:val="left" w:pos="709"/>
            </w:tabs>
            <w:ind w:left="720" w:right="0" w:hanging="360"/>
          </w:pPr>
        </w:pPrChange>
      </w:pPr>
      <w:ins w:id="103" w:author="Isabelle Agius" w:date="2016-09-20T10:09:00Z">
        <w:r w:rsidRPr="00E95261">
          <w:rPr>
            <w:rFonts w:ascii="Times New Roman" w:hAnsi="Times New Roman"/>
            <w:i/>
            <w:sz w:val="24"/>
            <w:szCs w:val="24"/>
            <w:rPrChange w:id="104" w:author="Isabelle Agius" w:date="2016-09-20T10:09:00Z">
              <w:rPr>
                <w:i/>
                <w:szCs w:val="24"/>
              </w:rPr>
            </w:rPrChange>
          </w:rPr>
          <w:t>European Venture Capital Funds and European Social Entrepreneurship Funds</w:t>
        </w:r>
      </w:ins>
    </w:p>
    <w:p w:rsidR="00E95261" w:rsidRDefault="00E95261" w:rsidP="00E95261">
      <w:pPr>
        <w:rPr>
          <w:ins w:id="105" w:author="Isabelle Agius" w:date="2016-09-20T10:09:00Z"/>
          <w:i/>
        </w:rPr>
      </w:pPr>
    </w:p>
    <w:p w:rsidR="00E95261" w:rsidRDefault="00E95261">
      <w:pPr>
        <w:pStyle w:val="Heading2"/>
        <w:rPr>
          <w:ins w:id="106" w:author="Isabelle Agius" w:date="2016-09-20T10:09:00Z"/>
          <w:rFonts w:ascii="Times New Roman" w:hAnsi="Times New Roman"/>
          <w:b w:val="0"/>
          <w:sz w:val="24"/>
          <w:szCs w:val="24"/>
        </w:rPr>
        <w:pPrChange w:id="107" w:author="Isabelle Agius" w:date="2016-09-20T10:09:00Z">
          <w:pPr>
            <w:pStyle w:val="Heading2"/>
            <w:numPr>
              <w:ilvl w:val="1"/>
              <w:numId w:val="6"/>
            </w:numPr>
            <w:ind w:left="709" w:hanging="709"/>
          </w:pPr>
        </w:pPrChange>
      </w:pPr>
      <w:ins w:id="108" w:author="Isabelle Agius" w:date="2016-09-20T10:09:00Z">
        <w:r>
          <w:rPr>
            <w:rFonts w:ascii="Times New Roman" w:hAnsi="Times New Roman"/>
            <w:b w:val="0"/>
            <w:sz w:val="24"/>
            <w:szCs w:val="24"/>
          </w:rPr>
          <w:t>The AIFM may establish the AIF as a European venture capital fund in terms of Regulation (EU) No 345/2013</w:t>
        </w:r>
        <w:r>
          <w:rPr>
            <w:rStyle w:val="FootnoteReference"/>
            <w:rFonts w:ascii="Times New Roman" w:hAnsi="Times New Roman"/>
            <w:b w:val="0"/>
            <w:sz w:val="24"/>
            <w:szCs w:val="24"/>
          </w:rPr>
          <w:footnoteReference w:id="3"/>
        </w:r>
        <w:r>
          <w:rPr>
            <w:rFonts w:ascii="Times New Roman" w:hAnsi="Times New Roman"/>
            <w:b w:val="0"/>
            <w:sz w:val="24"/>
            <w:szCs w:val="24"/>
          </w:rPr>
          <w:t xml:space="preserve"> and in this regard opt to use the designation ‘EuVECA’ in relation to the marketing of the qualifying venture capital funds in the Union. </w:t>
        </w:r>
      </w:ins>
    </w:p>
    <w:p w:rsidR="00E95261" w:rsidRPr="002F3C13" w:rsidRDefault="00E95261" w:rsidP="00E95261">
      <w:pPr>
        <w:rPr>
          <w:ins w:id="111" w:author="Isabelle Agius" w:date="2016-09-20T10:09:00Z"/>
        </w:rPr>
      </w:pPr>
    </w:p>
    <w:p w:rsidR="00E95261" w:rsidRDefault="00E95261">
      <w:pPr>
        <w:pStyle w:val="Heading2"/>
        <w:rPr>
          <w:ins w:id="112" w:author="Isabelle Agius" w:date="2016-09-20T10:09:00Z"/>
          <w:szCs w:val="24"/>
        </w:rPr>
        <w:pPrChange w:id="113" w:author="Isabelle Agius" w:date="2016-09-20T10:09:00Z">
          <w:pPr>
            <w:pStyle w:val="Heading2"/>
            <w:numPr>
              <w:ilvl w:val="1"/>
              <w:numId w:val="6"/>
            </w:numPr>
            <w:ind w:left="709" w:hanging="709"/>
          </w:pPr>
        </w:pPrChange>
      </w:pPr>
      <w:ins w:id="114" w:author="Isabelle Agius" w:date="2016-09-20T10:09:00Z">
        <w:r w:rsidRPr="002F3C13">
          <w:rPr>
            <w:rFonts w:ascii="Times New Roman" w:hAnsi="Times New Roman"/>
            <w:b w:val="0"/>
            <w:sz w:val="24"/>
            <w:szCs w:val="24"/>
          </w:rPr>
          <w:t>Similarly , the AIFM may establish the AIF as a European social entrepreneurship fund in terms of Regulation (EU) No 346/2013</w:t>
        </w:r>
        <w:r>
          <w:rPr>
            <w:rStyle w:val="FootnoteReference"/>
            <w:rFonts w:ascii="Times New Roman" w:hAnsi="Times New Roman"/>
            <w:b w:val="0"/>
            <w:sz w:val="24"/>
            <w:szCs w:val="24"/>
          </w:rPr>
          <w:footnoteReference w:id="4"/>
        </w:r>
        <w:r w:rsidRPr="002F3C13">
          <w:rPr>
            <w:rFonts w:ascii="Times New Roman" w:hAnsi="Times New Roman"/>
            <w:b w:val="0"/>
            <w:sz w:val="24"/>
            <w:szCs w:val="24"/>
          </w:rPr>
          <w:t xml:space="preserve"> and in this regard opt to use the designation ‘EuSEF’ in relation to the marketing of the qualifying social entrepreneurship funds in the Union. </w:t>
        </w:r>
      </w:ins>
    </w:p>
    <w:p w:rsidR="00E95261" w:rsidRDefault="00E95261" w:rsidP="00E95261">
      <w:pPr>
        <w:rPr>
          <w:ins w:id="117" w:author="Isabelle Agius" w:date="2016-09-20T10:09:00Z"/>
        </w:rPr>
      </w:pPr>
    </w:p>
    <w:p w:rsidR="00E95261" w:rsidRDefault="00E95261">
      <w:pPr>
        <w:pStyle w:val="Heading2"/>
        <w:rPr>
          <w:ins w:id="118" w:author="Isabelle Agius" w:date="2016-09-20T10:09:00Z"/>
          <w:szCs w:val="24"/>
        </w:rPr>
        <w:pPrChange w:id="119" w:author="Isabelle Agius" w:date="2016-09-20T10:09:00Z">
          <w:pPr>
            <w:pStyle w:val="Heading2"/>
            <w:numPr>
              <w:ilvl w:val="1"/>
              <w:numId w:val="6"/>
            </w:numPr>
            <w:ind w:left="709" w:hanging="709"/>
          </w:pPr>
        </w:pPrChange>
      </w:pPr>
      <w:ins w:id="120" w:author="Isabelle Agius" w:date="2016-09-20T10:09:00Z">
        <w:r>
          <w:rPr>
            <w:rFonts w:ascii="Times New Roman" w:hAnsi="Times New Roman"/>
            <w:b w:val="0"/>
            <w:sz w:val="24"/>
            <w:szCs w:val="24"/>
          </w:rPr>
          <w:t>In both instances, the AIFM shall be guided by the provisions of Regulations (EU) No 345/2013 and 346/2013 prescribing rules for the marketing of qualifying venture capital funds/ social entrepreneurship funds to eligible investors across the Union, for the portfolio composition of the qualifying venture capital funds/ social entrepreneurship funds and for the eligible investment instruments and techniques to be used by qualifying venture capital funds/ social entrepreneurship funds.</w:t>
        </w:r>
      </w:ins>
    </w:p>
    <w:p w:rsidR="00E95261" w:rsidRDefault="00E95261" w:rsidP="00E95261">
      <w:pPr>
        <w:rPr>
          <w:ins w:id="121" w:author="Isabelle Agius" w:date="2016-09-20T10:10:00Z"/>
        </w:rPr>
      </w:pPr>
    </w:p>
    <w:p w:rsidR="00E95261" w:rsidRDefault="00E95261" w:rsidP="00E95261">
      <w:pPr>
        <w:rPr>
          <w:ins w:id="122" w:author="Isabelle Agius" w:date="2016-09-20T10:10:00Z"/>
        </w:rPr>
      </w:pPr>
    </w:p>
    <w:p w:rsidR="00E95261" w:rsidRDefault="00E95261" w:rsidP="00E95261">
      <w:pPr>
        <w:rPr>
          <w:ins w:id="123" w:author="Isabelle Agius" w:date="2016-09-20T10:10:00Z"/>
        </w:rPr>
      </w:pPr>
    </w:p>
    <w:p w:rsidR="00E95261" w:rsidRDefault="00E95261" w:rsidP="00E95261">
      <w:pPr>
        <w:rPr>
          <w:ins w:id="124" w:author="Isabelle Agius" w:date="2016-09-20T10:09:00Z"/>
        </w:rPr>
      </w:pPr>
    </w:p>
    <w:p w:rsidR="00E95261" w:rsidRPr="00B51ABE" w:rsidRDefault="00E95261">
      <w:pPr>
        <w:pStyle w:val="Heading2"/>
        <w:numPr>
          <w:ilvl w:val="1"/>
          <w:numId w:val="6"/>
        </w:numPr>
        <w:ind w:left="709" w:hanging="709"/>
        <w:rPr>
          <w:ins w:id="125" w:author="Isabelle Agius" w:date="2016-09-20T10:09:00Z"/>
          <w:i/>
          <w:szCs w:val="24"/>
        </w:rPr>
        <w:pPrChange w:id="126" w:author="Isabelle Agius" w:date="2016-09-20T10:09:00Z">
          <w:pPr>
            <w:pStyle w:val="Heading3"/>
            <w:numPr>
              <w:numId w:val="36"/>
            </w:numPr>
            <w:tabs>
              <w:tab w:val="left" w:pos="709"/>
            </w:tabs>
            <w:ind w:left="720" w:right="0" w:hanging="360"/>
          </w:pPr>
        </w:pPrChange>
      </w:pPr>
      <w:ins w:id="127" w:author="Isabelle Agius" w:date="2016-09-20T10:09:00Z">
        <w:r w:rsidRPr="00E95261">
          <w:rPr>
            <w:rFonts w:ascii="Times New Roman" w:hAnsi="Times New Roman"/>
            <w:i/>
            <w:sz w:val="24"/>
            <w:szCs w:val="24"/>
            <w:rPrChange w:id="128" w:author="Isabelle Agius" w:date="2016-09-20T10:09:00Z">
              <w:rPr>
                <w:i/>
                <w:szCs w:val="24"/>
              </w:rPr>
            </w:rPrChange>
          </w:rPr>
          <w:lastRenderedPageBreak/>
          <w:t>European Long-Term Investment Funds</w:t>
        </w:r>
      </w:ins>
    </w:p>
    <w:p w:rsidR="00E95261" w:rsidRDefault="00E95261" w:rsidP="00E95261">
      <w:pPr>
        <w:rPr>
          <w:ins w:id="129" w:author="Isabelle Agius" w:date="2016-09-20T10:09:00Z"/>
          <w:i/>
        </w:rPr>
      </w:pPr>
    </w:p>
    <w:p w:rsidR="00E95261" w:rsidRDefault="00E95261">
      <w:pPr>
        <w:pStyle w:val="Heading2"/>
        <w:rPr>
          <w:ins w:id="130" w:author="Isabelle Agius" w:date="2016-09-20T10:09:00Z"/>
          <w:szCs w:val="24"/>
        </w:rPr>
        <w:pPrChange w:id="131" w:author="Isabelle Agius" w:date="2016-09-20T10:10:00Z">
          <w:pPr>
            <w:pStyle w:val="Heading2"/>
            <w:numPr>
              <w:ilvl w:val="1"/>
              <w:numId w:val="6"/>
            </w:numPr>
            <w:ind w:left="709" w:hanging="709"/>
          </w:pPr>
        </w:pPrChange>
      </w:pPr>
      <w:ins w:id="132" w:author="Isabelle Agius" w:date="2016-09-20T10:09:00Z">
        <w:r>
          <w:rPr>
            <w:rFonts w:ascii="Times New Roman" w:hAnsi="Times New Roman"/>
            <w:b w:val="0"/>
            <w:sz w:val="24"/>
            <w:szCs w:val="24"/>
          </w:rPr>
          <w:t>The AIFM may establish the AIF as a European long-term investment fund (ELTIF) in terms of Regulation (EU) No 2016/760</w:t>
        </w:r>
        <w:r>
          <w:rPr>
            <w:rStyle w:val="FootnoteReference"/>
            <w:rFonts w:ascii="Times New Roman" w:hAnsi="Times New Roman"/>
            <w:b w:val="0"/>
            <w:sz w:val="24"/>
            <w:szCs w:val="24"/>
          </w:rPr>
          <w:footnoteReference w:id="5"/>
        </w:r>
        <w:r>
          <w:rPr>
            <w:rFonts w:ascii="Times New Roman" w:hAnsi="Times New Roman"/>
            <w:b w:val="0"/>
            <w:sz w:val="24"/>
            <w:szCs w:val="24"/>
          </w:rPr>
          <w:t xml:space="preserve">. In such case, the AIFM shall be guided by the provisions of the aforementioned regulation in relation to the authorisation, investment policies and operating conditions of these schemes. </w:t>
        </w:r>
      </w:ins>
    </w:p>
    <w:p w:rsidR="00E95261" w:rsidRDefault="00E95261">
      <w:pPr>
        <w:rPr>
          <w:ins w:id="135" w:author="Isabelle Agius" w:date="2016-09-20T10:09:00Z"/>
        </w:rPr>
      </w:pPr>
    </w:p>
    <w:p w:rsidR="00286B64" w:rsidRDefault="009C6900">
      <w:r>
        <w:br w:type="page"/>
      </w:r>
    </w:p>
    <w:p w:rsidR="00843BAB" w:rsidRPr="00843BAB" w:rsidRDefault="00843BAB" w:rsidP="007560CC">
      <w:pPr>
        <w:pStyle w:val="Heading2"/>
        <w:numPr>
          <w:ilvl w:val="0"/>
          <w:numId w:val="6"/>
        </w:numPr>
        <w:ind w:left="709" w:hanging="709"/>
        <w:rPr>
          <w:rFonts w:ascii="Times New Roman" w:hAnsi="Times New Roman"/>
          <w:sz w:val="24"/>
          <w:szCs w:val="24"/>
        </w:rPr>
      </w:pPr>
      <w:r w:rsidRPr="00D86A6B">
        <w:rPr>
          <w:rFonts w:ascii="Times New Roman" w:hAnsi="Times New Roman"/>
          <w:smallCaps/>
          <w:sz w:val="24"/>
          <w:szCs w:val="24"/>
        </w:rPr>
        <w:lastRenderedPageBreak/>
        <w:t>Standard Licence Conditions</w:t>
      </w:r>
    </w:p>
    <w:p w:rsidR="00843BAB" w:rsidRDefault="00843BAB" w:rsidP="002C317E">
      <w:pPr>
        <w:autoSpaceDE w:val="0"/>
        <w:autoSpaceDN w:val="0"/>
        <w:adjustRightInd w:val="0"/>
        <w:rPr>
          <w:szCs w:val="24"/>
        </w:rPr>
      </w:pPr>
    </w:p>
    <w:p w:rsidR="00C220AD" w:rsidRDefault="002C317E" w:rsidP="002C317E">
      <w:pPr>
        <w:autoSpaceDE w:val="0"/>
        <w:autoSpaceDN w:val="0"/>
        <w:adjustRightInd w:val="0"/>
        <w:rPr>
          <w:szCs w:val="24"/>
        </w:rPr>
      </w:pPr>
      <w:r w:rsidRPr="00495458">
        <w:rPr>
          <w:szCs w:val="24"/>
        </w:rPr>
        <w:t xml:space="preserve">The MFSA aims to provide a regulatory framework which is both robust and simultaneously adaptable to allow </w:t>
      </w:r>
      <w:r w:rsidR="00F64C4C">
        <w:rPr>
          <w:szCs w:val="24"/>
        </w:rPr>
        <w:t>AIFMs</w:t>
      </w:r>
      <w:r w:rsidRPr="00495458">
        <w:rPr>
          <w:szCs w:val="24"/>
        </w:rPr>
        <w:t xml:space="preserve"> and promoters to innovate and to develop new products to meet the changing needs of the market. </w:t>
      </w:r>
    </w:p>
    <w:p w:rsidR="00C220AD" w:rsidRDefault="00C220AD" w:rsidP="002C317E">
      <w:pPr>
        <w:autoSpaceDE w:val="0"/>
        <w:autoSpaceDN w:val="0"/>
        <w:adjustRightInd w:val="0"/>
        <w:rPr>
          <w:szCs w:val="24"/>
        </w:rPr>
      </w:pPr>
    </w:p>
    <w:p w:rsidR="002C317E" w:rsidRPr="00495458" w:rsidRDefault="002C317E" w:rsidP="002C317E">
      <w:pPr>
        <w:autoSpaceDE w:val="0"/>
        <w:autoSpaceDN w:val="0"/>
        <w:adjustRightInd w:val="0"/>
        <w:rPr>
          <w:kern w:val="0"/>
          <w:szCs w:val="24"/>
          <w:lang w:eastAsia="en-GB"/>
        </w:rPr>
      </w:pPr>
      <w:r w:rsidRPr="00495458">
        <w:rPr>
          <w:szCs w:val="24"/>
        </w:rPr>
        <w:t xml:space="preserve">The </w:t>
      </w:r>
      <w:r w:rsidR="0021682F">
        <w:rPr>
          <w:szCs w:val="24"/>
        </w:rPr>
        <w:t>S</w:t>
      </w:r>
      <w:r w:rsidRPr="00495458">
        <w:rPr>
          <w:szCs w:val="24"/>
        </w:rPr>
        <w:t xml:space="preserve">tandard </w:t>
      </w:r>
      <w:r w:rsidR="0021682F">
        <w:rPr>
          <w:szCs w:val="24"/>
        </w:rPr>
        <w:t>L</w:t>
      </w:r>
      <w:r w:rsidR="00AE50E7">
        <w:rPr>
          <w:szCs w:val="24"/>
        </w:rPr>
        <w:t xml:space="preserve">icence </w:t>
      </w:r>
      <w:r w:rsidR="0021682F">
        <w:rPr>
          <w:szCs w:val="24"/>
        </w:rPr>
        <w:t>C</w:t>
      </w:r>
      <w:r w:rsidRPr="00495458">
        <w:rPr>
          <w:szCs w:val="24"/>
        </w:rPr>
        <w:t xml:space="preserve">onditions </w:t>
      </w:r>
      <w:r w:rsidR="00C220AD">
        <w:rPr>
          <w:szCs w:val="24"/>
        </w:rPr>
        <w:t>prescribed in</w:t>
      </w:r>
      <w:r w:rsidR="00881FCD">
        <w:rPr>
          <w:szCs w:val="24"/>
        </w:rPr>
        <w:t xml:space="preserve"> sections 1</w:t>
      </w:r>
      <w:r w:rsidR="00ED6C5A">
        <w:rPr>
          <w:szCs w:val="24"/>
        </w:rPr>
        <w:t xml:space="preserve"> </w:t>
      </w:r>
      <w:r w:rsidR="00881FCD">
        <w:rPr>
          <w:szCs w:val="24"/>
        </w:rPr>
        <w:t xml:space="preserve">- 7 </w:t>
      </w:r>
      <w:r w:rsidR="00ED6C5A">
        <w:rPr>
          <w:szCs w:val="24"/>
        </w:rPr>
        <w:t>of Part</w:t>
      </w:r>
      <w:r w:rsidR="00C220AD">
        <w:rPr>
          <w:szCs w:val="24"/>
        </w:rPr>
        <w:t xml:space="preserve"> B of these Rules are applicable both to externally managed AIFs as well as to self-managed AIFs. </w:t>
      </w:r>
      <w:r w:rsidR="00881FCD">
        <w:rPr>
          <w:szCs w:val="24"/>
        </w:rPr>
        <w:t xml:space="preserve">The additional conditions prescribed in section 8 of Part B of these rules apply exclusively to </w:t>
      </w:r>
      <w:r w:rsidR="000C4D8D">
        <w:rPr>
          <w:szCs w:val="24"/>
        </w:rPr>
        <w:t>s</w:t>
      </w:r>
      <w:r w:rsidR="00881FCD">
        <w:rPr>
          <w:szCs w:val="24"/>
        </w:rPr>
        <w:t>elf</w:t>
      </w:r>
      <w:r w:rsidR="000C4D8D">
        <w:rPr>
          <w:szCs w:val="24"/>
        </w:rPr>
        <w:t>-m</w:t>
      </w:r>
      <w:r w:rsidR="00881FCD">
        <w:rPr>
          <w:szCs w:val="24"/>
        </w:rPr>
        <w:t>anaged AIFs.</w:t>
      </w:r>
    </w:p>
    <w:p w:rsidR="00664346" w:rsidDel="00E95261" w:rsidRDefault="00664346" w:rsidP="004B6029">
      <w:pPr>
        <w:rPr>
          <w:del w:id="136" w:author="Isabelle Agius" w:date="2016-09-20T10:08:00Z"/>
          <w:szCs w:val="24"/>
        </w:rPr>
      </w:pPr>
    </w:p>
    <w:p w:rsidR="009C6900" w:rsidDel="00E95261" w:rsidRDefault="009C6900" w:rsidP="004B6029">
      <w:pPr>
        <w:rPr>
          <w:del w:id="137" w:author="Isabelle Agius" w:date="2016-09-20T10:08:00Z"/>
          <w:szCs w:val="24"/>
        </w:rPr>
      </w:pPr>
    </w:p>
    <w:p w:rsidR="009C6900" w:rsidRPr="00495458" w:rsidRDefault="009C6900" w:rsidP="004B6029">
      <w:pPr>
        <w:rPr>
          <w:szCs w:val="24"/>
        </w:rPr>
      </w:pPr>
      <w:del w:id="138" w:author="Isabelle Agius" w:date="2016-09-20T10:08:00Z">
        <w:r w:rsidDel="00E95261">
          <w:rPr>
            <w:szCs w:val="24"/>
          </w:rPr>
          <w:br w:type="page"/>
        </w:r>
      </w:del>
    </w:p>
    <w:p w:rsidR="001564C3" w:rsidRPr="00495458" w:rsidRDefault="001564C3" w:rsidP="007560CC">
      <w:pPr>
        <w:pStyle w:val="Heading2"/>
        <w:numPr>
          <w:ilvl w:val="0"/>
          <w:numId w:val="6"/>
        </w:numPr>
        <w:ind w:left="709" w:hanging="709"/>
        <w:rPr>
          <w:rFonts w:ascii="Times New Roman" w:hAnsi="Times New Roman"/>
          <w:sz w:val="24"/>
          <w:szCs w:val="24"/>
        </w:rPr>
      </w:pPr>
      <w:bookmarkStart w:id="139" w:name="_Toc519407661"/>
      <w:r w:rsidRPr="00D86A6B">
        <w:rPr>
          <w:rFonts w:ascii="Times New Roman" w:hAnsi="Times New Roman"/>
          <w:smallCaps/>
          <w:sz w:val="24"/>
          <w:szCs w:val="24"/>
        </w:rPr>
        <w:t xml:space="preserve">Listing on the </w:t>
      </w:r>
      <w:smartTag w:uri="urn:schemas-microsoft-com:office:smarttags" w:element="country-region">
        <w:smartTag w:uri="urn:schemas-microsoft-com:office:smarttags" w:element="place">
          <w:r w:rsidRPr="00D86A6B">
            <w:rPr>
              <w:rFonts w:ascii="Times New Roman" w:hAnsi="Times New Roman"/>
              <w:smallCaps/>
              <w:sz w:val="24"/>
              <w:szCs w:val="24"/>
            </w:rPr>
            <w:t>Malta</w:t>
          </w:r>
        </w:smartTag>
      </w:smartTag>
      <w:r w:rsidRPr="00D86A6B">
        <w:rPr>
          <w:rFonts w:ascii="Times New Roman" w:hAnsi="Times New Roman"/>
          <w:smallCaps/>
          <w:sz w:val="24"/>
          <w:szCs w:val="24"/>
        </w:rPr>
        <w:t xml:space="preserve"> Stock Exchange</w:t>
      </w:r>
      <w:r w:rsidRPr="00495458">
        <w:rPr>
          <w:rFonts w:ascii="Times New Roman" w:hAnsi="Times New Roman"/>
          <w:sz w:val="24"/>
          <w:szCs w:val="24"/>
        </w:rPr>
        <w:t xml:space="preserve"> </w:t>
      </w:r>
    </w:p>
    <w:p w:rsidR="001564C3" w:rsidRPr="00495458" w:rsidRDefault="001564C3" w:rsidP="00631E8D">
      <w:pPr>
        <w:pStyle w:val="Heading3"/>
        <w:ind w:right="0"/>
        <w:rPr>
          <w:i/>
          <w:szCs w:val="24"/>
        </w:rPr>
      </w:pPr>
    </w:p>
    <w:p w:rsidR="001564C3" w:rsidRPr="00495458" w:rsidRDefault="001564C3" w:rsidP="001564C3">
      <w:r w:rsidRPr="00495458">
        <w:t>A</w:t>
      </w:r>
      <w:r w:rsidR="008C4EF8">
        <w:t>n AIF</w:t>
      </w:r>
      <w:r w:rsidRPr="00495458">
        <w:t xml:space="preserve"> </w:t>
      </w:r>
      <w:r w:rsidR="001E75C7">
        <w:t xml:space="preserve">which has been licenced in terms of the Act </w:t>
      </w:r>
      <w:r w:rsidRPr="00495458">
        <w:t xml:space="preserve">may </w:t>
      </w:r>
      <w:r w:rsidR="001E75C7">
        <w:t xml:space="preserve">also be </w:t>
      </w:r>
      <w:r w:rsidRPr="00495458">
        <w:t>admi</w:t>
      </w:r>
      <w:r w:rsidR="001E75C7">
        <w:t xml:space="preserve">tted </w:t>
      </w:r>
      <w:r w:rsidRPr="00495458">
        <w:t>to listing</w:t>
      </w:r>
      <w:r w:rsidR="001E75C7">
        <w:t xml:space="preserve">. An application to that effect is made </w:t>
      </w:r>
      <w:r w:rsidRPr="00495458">
        <w:t>with the Listing Authority (</w:t>
      </w:r>
      <w:r w:rsidR="00BD787E" w:rsidRPr="00495458">
        <w:t xml:space="preserve">the </w:t>
      </w:r>
      <w:r w:rsidRPr="00495458">
        <w:t xml:space="preserve">MFSA is the Listing Authority in terms of the Financial Market Act, 1990). </w:t>
      </w:r>
    </w:p>
    <w:p w:rsidR="001564C3" w:rsidRPr="00495458" w:rsidRDefault="001564C3" w:rsidP="001564C3"/>
    <w:p w:rsidR="001564C3" w:rsidRPr="00495458" w:rsidRDefault="001564C3" w:rsidP="001564C3">
      <w:r w:rsidRPr="00495458">
        <w:t xml:space="preserve">Where an application for admissibility to listing has been submitted concurrently with an application for a </w:t>
      </w:r>
      <w:r w:rsidR="002D2D52">
        <w:t>C</w:t>
      </w:r>
      <w:r w:rsidRPr="00495458">
        <w:t xml:space="preserve">ollective </w:t>
      </w:r>
      <w:r w:rsidR="002D2D52">
        <w:t>I</w:t>
      </w:r>
      <w:r w:rsidR="002D2D52" w:rsidRPr="00495458">
        <w:t xml:space="preserve">nvestment </w:t>
      </w:r>
      <w:r w:rsidR="002D2D52">
        <w:t>S</w:t>
      </w:r>
      <w:r w:rsidR="002D2D52" w:rsidRPr="00495458">
        <w:t xml:space="preserve">cheme </w:t>
      </w:r>
      <w:r w:rsidRPr="00495458">
        <w:t xml:space="preserve">licence, the documents submitted as part of the application for a </w:t>
      </w:r>
      <w:r w:rsidR="002D2D52">
        <w:t>C</w:t>
      </w:r>
      <w:r w:rsidR="002D2D52" w:rsidRPr="00495458">
        <w:t xml:space="preserve">ollective </w:t>
      </w:r>
      <w:r w:rsidR="002D2D52">
        <w:t>I</w:t>
      </w:r>
      <w:r w:rsidR="002D2D52" w:rsidRPr="00495458">
        <w:t xml:space="preserve">nvestment </w:t>
      </w:r>
      <w:r w:rsidR="002D2D52">
        <w:t>S</w:t>
      </w:r>
      <w:r w:rsidR="002D2D52" w:rsidRPr="00495458">
        <w:t xml:space="preserve">cheme </w:t>
      </w:r>
      <w:r w:rsidRPr="00495458">
        <w:t xml:space="preserve">licence need not be resubmitted as part of the application for admissibility to listing. Furthermore – provided that during the application for a </w:t>
      </w:r>
      <w:r w:rsidR="002D2D52">
        <w:t>C</w:t>
      </w:r>
      <w:r w:rsidR="002D2D52" w:rsidRPr="00495458">
        <w:t xml:space="preserve">ollective </w:t>
      </w:r>
      <w:r w:rsidR="002D2D52">
        <w:t>I</w:t>
      </w:r>
      <w:r w:rsidR="002D2D52" w:rsidRPr="00495458">
        <w:t xml:space="preserve">nvestment </w:t>
      </w:r>
      <w:r w:rsidR="002D2D52">
        <w:t>S</w:t>
      </w:r>
      <w:r w:rsidR="002D2D52" w:rsidRPr="00495458">
        <w:t xml:space="preserve">cheme </w:t>
      </w:r>
      <w:r w:rsidRPr="00495458">
        <w:t>licence</w:t>
      </w:r>
      <w:r w:rsidR="004C7EA6" w:rsidRPr="00495458">
        <w:t>,</w:t>
      </w:r>
      <w:r w:rsidRPr="00495458">
        <w:t xml:space="preserve"> the MFSA is informed of the </w:t>
      </w:r>
      <w:r w:rsidR="008C4EF8">
        <w:t>AIF’s</w:t>
      </w:r>
      <w:r w:rsidRPr="00495458">
        <w:t xml:space="preserve"> intention to apply for admissibility to listing – once these documents have been approved by the MFSA, they will be deemed to be approved in relation to both the application for a </w:t>
      </w:r>
      <w:r w:rsidR="002D2D52">
        <w:t>C</w:t>
      </w:r>
      <w:r w:rsidR="002D2D52" w:rsidRPr="00495458">
        <w:t xml:space="preserve">ollective </w:t>
      </w:r>
      <w:r w:rsidR="002D2D52">
        <w:t>I</w:t>
      </w:r>
      <w:r w:rsidR="002D2D52" w:rsidRPr="00495458">
        <w:t xml:space="preserve">nvestment </w:t>
      </w:r>
      <w:r w:rsidR="002D2D52">
        <w:t>S</w:t>
      </w:r>
      <w:r w:rsidR="002D2D52" w:rsidRPr="00495458">
        <w:t xml:space="preserve">cheme </w:t>
      </w:r>
      <w:r w:rsidRPr="00495458">
        <w:t>licence as well as in relation to the application for admissibility to listing.</w:t>
      </w:r>
    </w:p>
    <w:p w:rsidR="001564C3" w:rsidRPr="00495458" w:rsidRDefault="001564C3" w:rsidP="00631E8D">
      <w:pPr>
        <w:pStyle w:val="Heading3"/>
        <w:ind w:right="0"/>
        <w:rPr>
          <w:i/>
          <w:szCs w:val="24"/>
        </w:rPr>
      </w:pPr>
    </w:p>
    <w:p w:rsidR="001E2B7A" w:rsidRPr="00495458" w:rsidRDefault="00F61406" w:rsidP="008F2F2E">
      <w:pPr>
        <w:pStyle w:val="Heading2"/>
        <w:rPr>
          <w:rFonts w:ascii="Times New Roman" w:hAnsi="Times New Roman"/>
          <w:sz w:val="24"/>
          <w:szCs w:val="24"/>
        </w:rPr>
      </w:pPr>
      <w:r>
        <w:rPr>
          <w:rFonts w:ascii="Times New Roman" w:hAnsi="Times New Roman"/>
          <w:sz w:val="24"/>
          <w:szCs w:val="24"/>
        </w:rPr>
        <w:br w:type="page"/>
      </w:r>
      <w:bookmarkEnd w:id="139"/>
    </w:p>
    <w:p w:rsidR="00094497" w:rsidRDefault="00453977" w:rsidP="007560CC">
      <w:pPr>
        <w:pStyle w:val="Heading2"/>
        <w:numPr>
          <w:ilvl w:val="0"/>
          <w:numId w:val="6"/>
        </w:numPr>
        <w:ind w:left="709" w:hanging="709"/>
        <w:rPr>
          <w:rFonts w:ascii="Times New Roman" w:hAnsi="Times New Roman"/>
          <w:smallCaps/>
          <w:sz w:val="24"/>
          <w:szCs w:val="24"/>
        </w:rPr>
      </w:pPr>
      <w:bookmarkStart w:id="140" w:name="_Toc519407662"/>
      <w:r w:rsidRPr="00D86A6B">
        <w:rPr>
          <w:rFonts w:ascii="Times New Roman" w:hAnsi="Times New Roman"/>
          <w:smallCaps/>
          <w:sz w:val="24"/>
          <w:szCs w:val="24"/>
        </w:rPr>
        <w:lastRenderedPageBreak/>
        <w:t>Applications</w:t>
      </w:r>
      <w:bookmarkEnd w:id="140"/>
      <w:r w:rsidR="00094497" w:rsidRPr="00D86A6B">
        <w:rPr>
          <w:rFonts w:ascii="Times New Roman" w:hAnsi="Times New Roman"/>
          <w:smallCaps/>
          <w:sz w:val="24"/>
          <w:szCs w:val="24"/>
        </w:rPr>
        <w:t xml:space="preserve"> for a</w:t>
      </w:r>
      <w:r w:rsidR="00D86A6B" w:rsidRPr="00D86A6B">
        <w:rPr>
          <w:rFonts w:ascii="Times New Roman" w:hAnsi="Times New Roman"/>
          <w:smallCaps/>
          <w:sz w:val="24"/>
          <w:szCs w:val="24"/>
        </w:rPr>
        <w:t>n AIF</w:t>
      </w:r>
      <w:r w:rsidR="00094497" w:rsidRPr="00D86A6B">
        <w:rPr>
          <w:rFonts w:ascii="Times New Roman" w:hAnsi="Times New Roman"/>
          <w:smallCaps/>
          <w:sz w:val="24"/>
          <w:szCs w:val="24"/>
        </w:rPr>
        <w:t xml:space="preserve"> Licence</w:t>
      </w:r>
    </w:p>
    <w:p w:rsidR="002357A8" w:rsidRPr="002357A8" w:rsidRDefault="002357A8" w:rsidP="002357A8"/>
    <w:p w:rsidR="00DF15A3" w:rsidRPr="002357A8" w:rsidRDefault="00DF15A3" w:rsidP="007560CC">
      <w:pPr>
        <w:pStyle w:val="Heading2"/>
        <w:numPr>
          <w:ilvl w:val="1"/>
          <w:numId w:val="6"/>
        </w:numPr>
        <w:ind w:hanging="792"/>
        <w:rPr>
          <w:rFonts w:ascii="Times New Roman" w:hAnsi="Times New Roman"/>
          <w:sz w:val="24"/>
          <w:szCs w:val="24"/>
        </w:rPr>
      </w:pPr>
      <w:r w:rsidRPr="002357A8">
        <w:rPr>
          <w:rFonts w:ascii="Times New Roman" w:hAnsi="Times New Roman"/>
          <w:i/>
          <w:sz w:val="24"/>
          <w:szCs w:val="24"/>
        </w:rPr>
        <w:t>The Application Process</w:t>
      </w:r>
    </w:p>
    <w:p w:rsidR="00DF15A3" w:rsidRPr="00495458" w:rsidRDefault="00DF15A3" w:rsidP="004B6029">
      <w:pPr>
        <w:rPr>
          <w:b/>
          <w:szCs w:val="24"/>
        </w:rPr>
      </w:pPr>
    </w:p>
    <w:p w:rsidR="008F3986" w:rsidRPr="00495458" w:rsidRDefault="001E75C7" w:rsidP="008F3986">
      <w:pPr>
        <w:tabs>
          <w:tab w:val="left" w:pos="-1985"/>
        </w:tabs>
      </w:pPr>
      <w:r>
        <w:t>The appropriate Application Form must be completed w</w:t>
      </w:r>
      <w:r w:rsidR="008F3986" w:rsidRPr="00495458">
        <w:t xml:space="preserve">hen submitting an application for a </w:t>
      </w:r>
      <w:r w:rsidR="002F722E">
        <w:t>Collective Investment Scheme</w:t>
      </w:r>
      <w:r w:rsidR="002F722E" w:rsidRPr="00495458">
        <w:t xml:space="preserve"> </w:t>
      </w:r>
      <w:r w:rsidR="008F3986" w:rsidRPr="00495458">
        <w:t xml:space="preserve">licence under the Act </w:t>
      </w:r>
      <w:r w:rsidR="006017A8">
        <w:t>(</w:t>
      </w:r>
      <w:r w:rsidR="008F3986" w:rsidRPr="00495458">
        <w:t xml:space="preserve">Schedule </w:t>
      </w:r>
      <w:r w:rsidR="00377412">
        <w:t>1</w:t>
      </w:r>
      <w:r w:rsidR="006017A8">
        <w:t xml:space="preserve"> to this </w:t>
      </w:r>
      <w:r w:rsidR="00835A0E">
        <w:t>Part</w:t>
      </w:r>
      <w:r w:rsidR="008F3986" w:rsidRPr="00495458">
        <w:t xml:space="preserve"> </w:t>
      </w:r>
      <w:r w:rsidR="006017A8">
        <w:t>refers)</w:t>
      </w:r>
      <w:r w:rsidR="008F3986" w:rsidRPr="00495458">
        <w:t xml:space="preserve">. </w:t>
      </w:r>
    </w:p>
    <w:p w:rsidR="008F3986" w:rsidRPr="00495458" w:rsidRDefault="008F3986" w:rsidP="008F3986">
      <w:pPr>
        <w:tabs>
          <w:tab w:val="left" w:pos="-1985"/>
        </w:tabs>
      </w:pPr>
    </w:p>
    <w:p w:rsidR="008F3986" w:rsidRPr="00495458" w:rsidRDefault="008F3986" w:rsidP="008F3986">
      <w:pPr>
        <w:tabs>
          <w:tab w:val="left" w:pos="-1985"/>
        </w:tabs>
      </w:pPr>
      <w:r w:rsidRPr="00495458">
        <w:t xml:space="preserve">The application requirements and the ongoing </w:t>
      </w:r>
      <w:r w:rsidR="00B424F5" w:rsidRPr="00495458">
        <w:t>requirements,</w:t>
      </w:r>
      <w:r w:rsidRPr="00495458">
        <w:t xml:space="preserve"> to which licences are subject, are summarised below.  </w:t>
      </w:r>
    </w:p>
    <w:p w:rsidR="008F3986" w:rsidRPr="00495458" w:rsidRDefault="008F3986" w:rsidP="008F3986">
      <w:pPr>
        <w:tabs>
          <w:tab w:val="left" w:pos="-1985"/>
        </w:tabs>
      </w:pPr>
    </w:p>
    <w:p w:rsidR="008F3986" w:rsidRPr="00495458" w:rsidRDefault="008F3986" w:rsidP="008F3986">
      <w:pPr>
        <w:tabs>
          <w:tab w:val="left" w:pos="-1985"/>
        </w:tabs>
      </w:pPr>
      <w:r w:rsidRPr="00495458">
        <w:t>There are three phases - as follows:-</w:t>
      </w:r>
    </w:p>
    <w:p w:rsidR="008F3986" w:rsidRPr="00495458" w:rsidRDefault="008F3986" w:rsidP="008F3986">
      <w:pPr>
        <w:tabs>
          <w:tab w:val="left" w:pos="-1985"/>
        </w:tabs>
      </w:pPr>
    </w:p>
    <w:p w:rsidR="008F3986" w:rsidRPr="00495458" w:rsidRDefault="008F3986" w:rsidP="00DF15A3">
      <w:pPr>
        <w:tabs>
          <w:tab w:val="left" w:pos="-1985"/>
        </w:tabs>
        <w:rPr>
          <w:i/>
          <w:u w:val="single"/>
        </w:rPr>
      </w:pPr>
      <w:r w:rsidRPr="00495458">
        <w:rPr>
          <w:i/>
          <w:u w:val="single"/>
        </w:rPr>
        <w:t>Phase One - Preparatory</w:t>
      </w:r>
    </w:p>
    <w:p w:rsidR="008F3986" w:rsidRPr="00495458" w:rsidRDefault="008F3986" w:rsidP="008F3986">
      <w:pPr>
        <w:tabs>
          <w:tab w:val="left" w:pos="-1985"/>
          <w:tab w:val="left" w:pos="426"/>
        </w:tabs>
        <w:ind w:left="900" w:hanging="900"/>
      </w:pPr>
    </w:p>
    <w:p w:rsidR="008F3986" w:rsidRPr="00495458" w:rsidRDefault="008F3986" w:rsidP="007560CC">
      <w:pPr>
        <w:numPr>
          <w:ilvl w:val="0"/>
          <w:numId w:val="10"/>
        </w:numPr>
        <w:tabs>
          <w:tab w:val="clear" w:pos="720"/>
          <w:tab w:val="left" w:pos="-1985"/>
          <w:tab w:val="left" w:pos="567"/>
        </w:tabs>
        <w:ind w:left="567" w:hanging="567"/>
      </w:pPr>
      <w:r w:rsidRPr="00495458">
        <w:t>MFSA recommends that the promoters arrange to meet representatives of the MFSA to describe their proposal. This preliminary meeting should take place in advance of submitting an Application for a licence. Although guidance will be given on the relevant regulatory requirements and on the completion of the Application documents, responsibility for the formulation of the proposal and the completion of the Application documents will remain with the Applicant. It is essential that the Applicant provides a comprehensive description of the proposed activity at the beginning of Phase One.</w:t>
      </w:r>
    </w:p>
    <w:p w:rsidR="008F3986" w:rsidRPr="00495458" w:rsidRDefault="008F3986" w:rsidP="008F3986">
      <w:pPr>
        <w:tabs>
          <w:tab w:val="num" w:pos="426"/>
          <w:tab w:val="left" w:pos="851"/>
        </w:tabs>
        <w:ind w:left="426" w:hanging="426"/>
      </w:pPr>
    </w:p>
    <w:p w:rsidR="008F3986" w:rsidRDefault="008F3986" w:rsidP="007560CC">
      <w:pPr>
        <w:numPr>
          <w:ilvl w:val="0"/>
          <w:numId w:val="10"/>
        </w:numPr>
        <w:tabs>
          <w:tab w:val="clear" w:pos="720"/>
          <w:tab w:val="left" w:pos="-1985"/>
          <w:tab w:val="left" w:pos="567"/>
        </w:tabs>
        <w:ind w:left="567" w:hanging="567"/>
      </w:pPr>
      <w:r w:rsidRPr="00495458">
        <w:t xml:space="preserve">After preliminary discussions, the promoters should submit a draft (rather than a Final) Application Form, together with supporting documents as specified in the Application Form itself. </w:t>
      </w:r>
    </w:p>
    <w:p w:rsidR="008F2F2E" w:rsidRDefault="008F2F2E" w:rsidP="008F2F2E">
      <w:pPr>
        <w:tabs>
          <w:tab w:val="left" w:pos="-1985"/>
          <w:tab w:val="left" w:pos="567"/>
        </w:tabs>
        <w:ind w:left="567"/>
      </w:pPr>
    </w:p>
    <w:p w:rsidR="008F2F2E" w:rsidRPr="00495458" w:rsidRDefault="008F2F2E" w:rsidP="007560CC">
      <w:pPr>
        <w:numPr>
          <w:ilvl w:val="0"/>
          <w:numId w:val="10"/>
        </w:numPr>
        <w:tabs>
          <w:tab w:val="clear" w:pos="720"/>
          <w:tab w:val="left" w:pos="-1985"/>
          <w:tab w:val="left" w:pos="567"/>
        </w:tabs>
        <w:ind w:left="567" w:hanging="567"/>
      </w:pPr>
      <w:r>
        <w:t>The draft Application and the supporting documentation will be reviewed and comments provided to the Applicant.</w:t>
      </w:r>
    </w:p>
    <w:p w:rsidR="008F3986" w:rsidRPr="00495458" w:rsidRDefault="008F3986" w:rsidP="008F3986">
      <w:pPr>
        <w:tabs>
          <w:tab w:val="left" w:pos="426"/>
        </w:tabs>
      </w:pPr>
    </w:p>
    <w:p w:rsidR="008F3986" w:rsidRPr="00495458" w:rsidRDefault="008F3986" w:rsidP="007560CC">
      <w:pPr>
        <w:numPr>
          <w:ilvl w:val="0"/>
          <w:numId w:val="10"/>
        </w:numPr>
        <w:tabs>
          <w:tab w:val="clear" w:pos="720"/>
          <w:tab w:val="left" w:pos="-1985"/>
          <w:tab w:val="left" w:pos="567"/>
        </w:tabs>
        <w:ind w:left="567" w:hanging="567"/>
      </w:pPr>
      <w:r w:rsidRPr="00495458">
        <w:t xml:space="preserve">The MFSA may ask for more information and may make such further enquiries as it considers necessary. The ‘fit and proper’ checks – which entail following up the information which has been provided in the Application documents </w:t>
      </w:r>
      <w:r w:rsidR="001C5872">
        <w:t xml:space="preserve">– </w:t>
      </w:r>
      <w:r w:rsidRPr="00495458">
        <w:t xml:space="preserve">begin at this stage. </w:t>
      </w:r>
    </w:p>
    <w:p w:rsidR="008F3986" w:rsidRPr="00495458" w:rsidRDefault="008F3986" w:rsidP="00365D56">
      <w:pPr>
        <w:tabs>
          <w:tab w:val="left" w:pos="426"/>
        </w:tabs>
        <w:ind w:left="426" w:hanging="426"/>
      </w:pPr>
    </w:p>
    <w:p w:rsidR="00E64A20" w:rsidRPr="00E64A20" w:rsidRDefault="00EF2071" w:rsidP="007560CC">
      <w:pPr>
        <w:numPr>
          <w:ilvl w:val="0"/>
          <w:numId w:val="10"/>
        </w:numPr>
        <w:tabs>
          <w:tab w:val="clear" w:pos="720"/>
          <w:tab w:val="left" w:pos="-1985"/>
          <w:tab w:val="left" w:pos="567"/>
        </w:tabs>
        <w:ind w:left="567" w:hanging="567"/>
        <w:rPr>
          <w:i/>
          <w:u w:val="single"/>
        </w:rPr>
      </w:pPr>
      <w:r w:rsidRPr="00E64A20">
        <w:rPr>
          <w:szCs w:val="24"/>
        </w:rPr>
        <w:t xml:space="preserve">The MFSA will consider the nature of the proposed </w:t>
      </w:r>
      <w:r w:rsidR="002357A8" w:rsidRPr="00E64A20">
        <w:rPr>
          <w:szCs w:val="24"/>
        </w:rPr>
        <w:t>AIF</w:t>
      </w:r>
      <w:r w:rsidRPr="00E64A20">
        <w:rPr>
          <w:szCs w:val="24"/>
        </w:rPr>
        <w:t xml:space="preserve"> and a decision will be made regarding which “Standard Licence Conditions” (SLCs) should apply. The licence conditions are very important since they represent the ongoing requirements to which the Applicant will be </w:t>
      </w:r>
      <w:r w:rsidR="00E64A20" w:rsidRPr="00E64A20">
        <w:rPr>
          <w:szCs w:val="24"/>
        </w:rPr>
        <w:t xml:space="preserve">subject, if and when licensed. </w:t>
      </w:r>
    </w:p>
    <w:p w:rsidR="00E64A20" w:rsidRDefault="00E64A20" w:rsidP="00E64A20">
      <w:pPr>
        <w:tabs>
          <w:tab w:val="left" w:pos="-1985"/>
          <w:tab w:val="left" w:pos="567"/>
        </w:tabs>
        <w:rPr>
          <w:szCs w:val="24"/>
        </w:rPr>
      </w:pPr>
    </w:p>
    <w:p w:rsidR="008F3986" w:rsidRPr="00E64A20" w:rsidRDefault="008F3986" w:rsidP="00E64A20">
      <w:pPr>
        <w:tabs>
          <w:tab w:val="left" w:pos="-1985"/>
          <w:tab w:val="left" w:pos="567"/>
        </w:tabs>
        <w:rPr>
          <w:i/>
          <w:u w:val="single"/>
        </w:rPr>
      </w:pPr>
      <w:r w:rsidRPr="00E64A20">
        <w:rPr>
          <w:i/>
          <w:u w:val="single"/>
        </w:rPr>
        <w:t>Phase Two – Pre-Licensing</w:t>
      </w:r>
    </w:p>
    <w:p w:rsidR="00EF2071" w:rsidRPr="00495458" w:rsidRDefault="00EF2071" w:rsidP="00365D56">
      <w:pPr>
        <w:autoSpaceDE w:val="0"/>
        <w:autoSpaceDN w:val="0"/>
        <w:adjustRightInd w:val="0"/>
        <w:ind w:left="426"/>
      </w:pPr>
    </w:p>
    <w:p w:rsidR="00277A63" w:rsidRDefault="00277A63" w:rsidP="00277A63">
      <w:pPr>
        <w:numPr>
          <w:ilvl w:val="0"/>
          <w:numId w:val="10"/>
        </w:numPr>
        <w:tabs>
          <w:tab w:val="clear" w:pos="720"/>
          <w:tab w:val="left" w:pos="-1985"/>
          <w:tab w:val="left" w:pos="567"/>
        </w:tabs>
        <w:ind w:left="567" w:hanging="567"/>
        <w:rPr>
          <w:ins w:id="141" w:author="Isabelle Agius" w:date="2016-09-20T10:21:00Z"/>
        </w:rPr>
      </w:pPr>
      <w:ins w:id="142" w:author="Isabelle Agius" w:date="2016-09-20T10:21:00Z">
        <w:r w:rsidRPr="00815996">
          <w:t>Once</w:t>
        </w:r>
        <w:r w:rsidRPr="00495458">
          <w:t xml:space="preserve"> </w:t>
        </w:r>
        <w:r>
          <w:t xml:space="preserve">the MFSA concludes </w:t>
        </w:r>
        <w:r w:rsidRPr="00495458">
          <w:t xml:space="preserve">the review of the </w:t>
        </w:r>
        <w:r>
          <w:t>a</w:t>
        </w:r>
        <w:r w:rsidRPr="00495458">
          <w:t xml:space="preserve">pplication and supporting </w:t>
        </w:r>
        <w:r w:rsidRPr="00277A63">
          <w:rPr>
            <w:szCs w:val="24"/>
          </w:rPr>
          <w:t>documents</w:t>
        </w:r>
        <w:r>
          <w:t xml:space="preserve">, it will </w:t>
        </w:r>
        <w:r w:rsidRPr="00495458">
          <w:t>issue its ‘in principle’ approval for the issue of a licence</w:t>
        </w:r>
        <w:r>
          <w:t xml:space="preserve">. The ‘in principle’ approval is valid for a period of </w:t>
        </w:r>
        <w:r w:rsidRPr="00DE58E1">
          <w:rPr>
            <w:b/>
          </w:rPr>
          <w:t>three months</w:t>
        </w:r>
        <w:r>
          <w:rPr>
            <w:b/>
          </w:rPr>
          <w:t xml:space="preserve"> </w:t>
        </w:r>
        <w:r>
          <w:t xml:space="preserve">during which, the applicant will be </w:t>
        </w:r>
        <w:r>
          <w:lastRenderedPageBreak/>
          <w:t xml:space="preserve">required to finalise any outstanding matters. </w:t>
        </w:r>
        <w:r w:rsidRPr="009C1BF5">
          <w:t>Should the three months elapse without the satisfactory resolution of all pre-</w:t>
        </w:r>
        <w:r>
          <w:t xml:space="preserve">licencing outstanding issues, </w:t>
        </w:r>
        <w:r w:rsidRPr="009C1BF5">
          <w:t>th</w:t>
        </w:r>
        <w:r>
          <w:t>e</w:t>
        </w:r>
        <w:r w:rsidRPr="009C1BF5">
          <w:t xml:space="preserve"> </w:t>
        </w:r>
        <w:r>
          <w:t>‘</w:t>
        </w:r>
        <w:r w:rsidRPr="009C1BF5">
          <w:t>in principle approval</w:t>
        </w:r>
        <w:r>
          <w:t>’</w:t>
        </w:r>
        <w:r w:rsidRPr="009C1BF5">
          <w:t xml:space="preserve"> issued will cease to have effect.</w:t>
        </w:r>
      </w:ins>
    </w:p>
    <w:p w:rsidR="008F3986" w:rsidRPr="00495458" w:rsidDel="00277A63" w:rsidRDefault="008F3986" w:rsidP="007560CC">
      <w:pPr>
        <w:numPr>
          <w:ilvl w:val="0"/>
          <w:numId w:val="10"/>
        </w:numPr>
        <w:tabs>
          <w:tab w:val="clear" w:pos="720"/>
          <w:tab w:val="left" w:pos="-1985"/>
          <w:tab w:val="left" w:pos="567"/>
        </w:tabs>
        <w:ind w:left="567" w:hanging="567"/>
        <w:rPr>
          <w:del w:id="143" w:author="Isabelle Agius" w:date="2016-09-20T10:21:00Z"/>
        </w:rPr>
      </w:pPr>
      <w:del w:id="144" w:author="Isabelle Agius" w:date="2016-09-20T10:21:00Z">
        <w:r w:rsidRPr="00495458" w:rsidDel="00277A63">
          <w:rPr>
            <w:szCs w:val="24"/>
          </w:rPr>
          <w:delText>Once</w:delText>
        </w:r>
        <w:r w:rsidRPr="00495458" w:rsidDel="00277A63">
          <w:delText xml:space="preserve"> the review of the draft Application and supporting documents has been completed, the Authority</w:delText>
        </w:r>
        <w:r w:rsidR="00A75F38" w:rsidDel="00277A63">
          <w:delText>, if satisfied with the draft documentation provided,</w:delText>
        </w:r>
        <w:r w:rsidRPr="00495458" w:rsidDel="00277A63">
          <w:delText xml:space="preserve"> will issue its ‘in principle’ approval for the issue of a licence. </w:delText>
        </w:r>
      </w:del>
    </w:p>
    <w:p w:rsidR="00EF2071" w:rsidRPr="00495458" w:rsidRDefault="00EF2071" w:rsidP="00365D56"/>
    <w:p w:rsidR="008F3986" w:rsidRPr="00495458" w:rsidRDefault="008F3986" w:rsidP="007560CC">
      <w:pPr>
        <w:numPr>
          <w:ilvl w:val="0"/>
          <w:numId w:val="10"/>
        </w:numPr>
        <w:tabs>
          <w:tab w:val="clear" w:pos="720"/>
          <w:tab w:val="left" w:pos="-1985"/>
          <w:tab w:val="left" w:pos="567"/>
        </w:tabs>
        <w:ind w:left="567" w:hanging="567"/>
      </w:pPr>
      <w:bookmarkStart w:id="145" w:name="_GoBack"/>
      <w:bookmarkEnd w:id="145"/>
      <w:del w:id="146" w:author="Isabelle Agius" w:date="2016-09-28T10:06:00Z">
        <w:r w:rsidRPr="00495458" w:rsidDel="006376B1">
          <w:delText>At th</w:delText>
        </w:r>
        <w:r w:rsidRPr="00495458" w:rsidDel="006376B1">
          <w:rPr>
            <w:szCs w:val="24"/>
          </w:rPr>
          <w:delText xml:space="preserve">is stage, the Applicant will be required to finalise any outstanding matters. </w:delText>
        </w:r>
      </w:del>
      <w:r w:rsidRPr="00495458">
        <w:t xml:space="preserve">Submission of signed copies of the revised Application form together with supporting documents in their </w:t>
      </w:r>
      <w:r w:rsidRPr="00495458">
        <w:rPr>
          <w:szCs w:val="24"/>
        </w:rPr>
        <w:t>final</w:t>
      </w:r>
      <w:r w:rsidRPr="00495458">
        <w:t xml:space="preserve"> format, and any other issues raised during the Application process, should be resolved as part of Phase Two.</w:t>
      </w:r>
    </w:p>
    <w:p w:rsidR="00EF2071" w:rsidRPr="00495458" w:rsidRDefault="00EF2071" w:rsidP="00365D56"/>
    <w:p w:rsidR="008F3986" w:rsidRPr="00495458" w:rsidRDefault="008F3986" w:rsidP="007560CC">
      <w:pPr>
        <w:numPr>
          <w:ilvl w:val="0"/>
          <w:numId w:val="10"/>
        </w:numPr>
        <w:tabs>
          <w:tab w:val="clear" w:pos="720"/>
          <w:tab w:val="left" w:pos="-1985"/>
          <w:tab w:val="left" w:pos="567"/>
        </w:tabs>
        <w:ind w:left="567" w:hanging="567"/>
      </w:pPr>
      <w:r w:rsidRPr="00495458">
        <w:t>A licence will be issued as soon as all pre-licensing issues are resolved.</w:t>
      </w:r>
    </w:p>
    <w:p w:rsidR="00090F7A" w:rsidRPr="00495458" w:rsidRDefault="00090F7A" w:rsidP="00365D56"/>
    <w:p w:rsidR="008F3986" w:rsidRPr="00495458" w:rsidRDefault="008F3986" w:rsidP="00365D56">
      <w:pPr>
        <w:tabs>
          <w:tab w:val="left" w:pos="-1985"/>
        </w:tabs>
        <w:rPr>
          <w:i/>
          <w:u w:val="single"/>
        </w:rPr>
      </w:pPr>
      <w:r w:rsidRPr="00495458">
        <w:rPr>
          <w:i/>
          <w:u w:val="single"/>
        </w:rPr>
        <w:t>Phase Three – Post-Licensing/</w:t>
      </w:r>
      <w:r w:rsidR="00FA524A">
        <w:rPr>
          <w:i/>
          <w:u w:val="single"/>
        </w:rPr>
        <w:t xml:space="preserve"> </w:t>
      </w:r>
      <w:r w:rsidRPr="00495458">
        <w:rPr>
          <w:i/>
          <w:u w:val="single"/>
        </w:rPr>
        <w:t>Pre-Commencement of Business</w:t>
      </w:r>
    </w:p>
    <w:p w:rsidR="00DF15A3" w:rsidRPr="00495458" w:rsidRDefault="00DF15A3" w:rsidP="00365D56">
      <w:pPr>
        <w:rPr>
          <w:b/>
        </w:rPr>
      </w:pPr>
    </w:p>
    <w:p w:rsidR="008F3986" w:rsidRDefault="008F3986" w:rsidP="007560CC">
      <w:pPr>
        <w:numPr>
          <w:ilvl w:val="0"/>
          <w:numId w:val="10"/>
        </w:numPr>
        <w:tabs>
          <w:tab w:val="clear" w:pos="720"/>
          <w:tab w:val="left" w:pos="-1985"/>
          <w:tab w:val="left" w:pos="567"/>
        </w:tabs>
        <w:ind w:left="567" w:hanging="567"/>
      </w:pPr>
      <w:r w:rsidRPr="00495458">
        <w:t xml:space="preserve">The Applicant may be required to satisfy a number of post-licensing matters prior to formal commencement of business. </w:t>
      </w:r>
    </w:p>
    <w:p w:rsidR="002C694E" w:rsidRDefault="002C694E" w:rsidP="002C694E">
      <w:pPr>
        <w:tabs>
          <w:tab w:val="left" w:pos="-1985"/>
          <w:tab w:val="left" w:pos="567"/>
        </w:tabs>
      </w:pPr>
    </w:p>
    <w:p w:rsidR="00D83388" w:rsidRDefault="00D83388" w:rsidP="002C694E">
      <w:pPr>
        <w:tabs>
          <w:tab w:val="left" w:pos="-1985"/>
          <w:tab w:val="left" w:pos="567"/>
        </w:tabs>
        <w:rPr>
          <w:i/>
          <w:u w:val="single"/>
        </w:rPr>
      </w:pPr>
      <w:r w:rsidRPr="00D83388">
        <w:rPr>
          <w:i/>
          <w:u w:val="single"/>
        </w:rPr>
        <w:t>Phase Three – Post-Licensing/</w:t>
      </w:r>
      <w:r w:rsidR="00FA524A">
        <w:rPr>
          <w:i/>
          <w:u w:val="single"/>
        </w:rPr>
        <w:t xml:space="preserve"> </w:t>
      </w:r>
      <w:r w:rsidRPr="00D83388">
        <w:rPr>
          <w:i/>
          <w:u w:val="single"/>
        </w:rPr>
        <w:t>Pre-Commencement of Business</w:t>
      </w:r>
      <w:r>
        <w:rPr>
          <w:i/>
          <w:u w:val="single"/>
        </w:rPr>
        <w:t xml:space="preserve"> – Self-Managed AIFs</w:t>
      </w:r>
    </w:p>
    <w:p w:rsidR="00D83388" w:rsidRDefault="00D83388" w:rsidP="002C694E">
      <w:pPr>
        <w:tabs>
          <w:tab w:val="left" w:pos="-1985"/>
          <w:tab w:val="left" w:pos="567"/>
        </w:tabs>
      </w:pPr>
    </w:p>
    <w:p w:rsidR="00D83388" w:rsidRDefault="00D83388" w:rsidP="007560CC">
      <w:pPr>
        <w:numPr>
          <w:ilvl w:val="0"/>
          <w:numId w:val="10"/>
        </w:numPr>
        <w:tabs>
          <w:tab w:val="clear" w:pos="720"/>
          <w:tab w:val="left" w:pos="-1985"/>
          <w:tab w:val="left" w:pos="567"/>
        </w:tabs>
        <w:ind w:left="567" w:hanging="567"/>
      </w:pPr>
      <w:r w:rsidRPr="00D83388">
        <w:t>The Applicant may be required to satisfy a number of post-licensing matters prior to formal commencement of business</w:t>
      </w:r>
      <w:r>
        <w:t>.</w:t>
      </w:r>
    </w:p>
    <w:p w:rsidR="00D83388" w:rsidRDefault="00D83388" w:rsidP="00D83388">
      <w:pPr>
        <w:tabs>
          <w:tab w:val="left" w:pos="-1985"/>
          <w:tab w:val="left" w:pos="567"/>
        </w:tabs>
        <w:ind w:left="567"/>
      </w:pPr>
    </w:p>
    <w:p w:rsidR="00D83388" w:rsidRDefault="002C694E" w:rsidP="002C694E">
      <w:pPr>
        <w:tabs>
          <w:tab w:val="left" w:pos="-1985"/>
          <w:tab w:val="left" w:pos="567"/>
        </w:tabs>
      </w:pPr>
      <w:r>
        <w:t xml:space="preserve">Without prejudice to the generality of Article 6(6) of the Act, the MFSA shall inform an applicant for a licence to provide services as a self-managed AIF in writing within three months of the submission of a complete application, whether or not authorisation has been granted. The MFSA may prolong this period for up to three additional months, where it considers necessary due to the specific circumstances of the case and after having notified the applicant accordingly. </w:t>
      </w:r>
    </w:p>
    <w:p w:rsidR="00D83388" w:rsidRDefault="00D83388" w:rsidP="002C694E">
      <w:pPr>
        <w:tabs>
          <w:tab w:val="left" w:pos="-1985"/>
          <w:tab w:val="left" w:pos="567"/>
        </w:tabs>
      </w:pPr>
    </w:p>
    <w:p w:rsidR="002C694E" w:rsidRDefault="002C694E" w:rsidP="002C694E">
      <w:pPr>
        <w:tabs>
          <w:tab w:val="left" w:pos="-1985"/>
          <w:tab w:val="left" w:pos="567"/>
        </w:tabs>
      </w:pPr>
      <w:r>
        <w:t>A</w:t>
      </w:r>
      <w:r w:rsidR="00D83388">
        <w:t xml:space="preserve"> self-managed </w:t>
      </w:r>
      <w:r>
        <w:t xml:space="preserve">AIF may start </w:t>
      </w:r>
      <w:r w:rsidR="00D83388">
        <w:t xml:space="preserve">providing an investment service </w:t>
      </w:r>
      <w:r>
        <w:t xml:space="preserve">in </w:t>
      </w:r>
      <w:smartTag w:uri="urn:schemas-microsoft-com:office:smarttags" w:element="country-region">
        <w:smartTag w:uri="urn:schemas-microsoft-com:office:smarttags" w:element="place">
          <w:r>
            <w:t>Malta</w:t>
          </w:r>
        </w:smartTag>
      </w:smartTag>
      <w:r>
        <w:t xml:space="preserve"> with investment strategies described in accordance with the Application Form submitted to the MFSA as soon as the licence is granted, but not earlier than 1 month after having submitted any missing information referred to hereunder:</w:t>
      </w:r>
    </w:p>
    <w:p w:rsidR="002C694E" w:rsidRDefault="002C694E" w:rsidP="002C694E">
      <w:pPr>
        <w:tabs>
          <w:tab w:val="left" w:pos="-1985"/>
          <w:tab w:val="left" w:pos="567"/>
        </w:tabs>
      </w:pPr>
    </w:p>
    <w:p w:rsidR="002C694E" w:rsidRDefault="002C694E" w:rsidP="007560CC">
      <w:pPr>
        <w:numPr>
          <w:ilvl w:val="0"/>
          <w:numId w:val="22"/>
        </w:numPr>
        <w:tabs>
          <w:tab w:val="left" w:pos="-1985"/>
          <w:tab w:val="left" w:pos="851"/>
        </w:tabs>
        <w:ind w:left="851" w:hanging="567"/>
      </w:pPr>
      <w:r>
        <w:t xml:space="preserve">Information on arrangements made for the delegation and sub-delegation to third parties of functions referred to in </w:t>
      </w:r>
      <w:r w:rsidR="006A4ADB">
        <w:t>SLCs</w:t>
      </w:r>
      <w:r w:rsidR="009851C1">
        <w:t xml:space="preserve"> </w:t>
      </w:r>
      <w:r w:rsidR="00B43D7D">
        <w:t>7</w:t>
      </w:r>
      <w:r w:rsidR="009851C1">
        <w:t>.</w:t>
      </w:r>
      <w:r w:rsidR="00332C59">
        <w:t>59</w:t>
      </w:r>
      <w:r w:rsidR="009851C1">
        <w:t xml:space="preserve"> – </w:t>
      </w:r>
      <w:r w:rsidR="00B43D7D">
        <w:t>7</w:t>
      </w:r>
      <w:r w:rsidR="009851C1">
        <w:t>.6</w:t>
      </w:r>
      <w:r w:rsidR="00695D8B">
        <w:t>7</w:t>
      </w:r>
      <w:r w:rsidR="009851C1">
        <w:t xml:space="preserve"> of </w:t>
      </w:r>
      <w:r w:rsidR="00332C59">
        <w:t xml:space="preserve">Part B of </w:t>
      </w:r>
      <w:r w:rsidR="009851C1">
        <w:t>these Rules;</w:t>
      </w:r>
    </w:p>
    <w:p w:rsidR="002C694E" w:rsidRDefault="002C694E" w:rsidP="00D83388">
      <w:pPr>
        <w:tabs>
          <w:tab w:val="left" w:pos="-1985"/>
          <w:tab w:val="left" w:pos="851"/>
        </w:tabs>
        <w:ind w:left="851" w:hanging="567"/>
      </w:pPr>
    </w:p>
    <w:p w:rsidR="002C694E" w:rsidRDefault="002C694E" w:rsidP="007560CC">
      <w:pPr>
        <w:numPr>
          <w:ilvl w:val="0"/>
          <w:numId w:val="22"/>
        </w:numPr>
        <w:tabs>
          <w:tab w:val="left" w:pos="-1985"/>
          <w:tab w:val="left" w:pos="851"/>
        </w:tabs>
        <w:ind w:left="851" w:hanging="567"/>
      </w:pPr>
      <w:r>
        <w:t xml:space="preserve">The memorandum and articles of association of </w:t>
      </w:r>
      <w:r w:rsidR="00D83388">
        <w:t xml:space="preserve">the </w:t>
      </w:r>
      <w:r>
        <w:t>AIF;</w:t>
      </w:r>
    </w:p>
    <w:p w:rsidR="002C694E" w:rsidRDefault="002C694E" w:rsidP="00D83388">
      <w:pPr>
        <w:tabs>
          <w:tab w:val="left" w:pos="-1985"/>
          <w:tab w:val="left" w:pos="851"/>
        </w:tabs>
        <w:ind w:left="851" w:hanging="567"/>
      </w:pPr>
    </w:p>
    <w:p w:rsidR="00D83388" w:rsidRDefault="002C694E" w:rsidP="007560CC">
      <w:pPr>
        <w:numPr>
          <w:ilvl w:val="0"/>
          <w:numId w:val="22"/>
        </w:numPr>
        <w:tabs>
          <w:tab w:val="left" w:pos="-1985"/>
          <w:tab w:val="left" w:pos="851"/>
        </w:tabs>
        <w:ind w:left="851" w:hanging="567"/>
      </w:pPr>
      <w:r>
        <w:t>Information on the arrangements made for the appointment of the custodian;</w:t>
      </w:r>
    </w:p>
    <w:p w:rsidR="00D83388" w:rsidRDefault="00D83388" w:rsidP="00D83388">
      <w:pPr>
        <w:tabs>
          <w:tab w:val="left" w:pos="-1985"/>
          <w:tab w:val="left" w:pos="851"/>
        </w:tabs>
        <w:ind w:left="851"/>
      </w:pPr>
    </w:p>
    <w:p w:rsidR="002C694E" w:rsidRPr="00495458" w:rsidRDefault="002C694E" w:rsidP="007560CC">
      <w:pPr>
        <w:numPr>
          <w:ilvl w:val="0"/>
          <w:numId w:val="22"/>
        </w:numPr>
        <w:tabs>
          <w:tab w:val="left" w:pos="-1985"/>
          <w:tab w:val="left" w:pos="851"/>
        </w:tabs>
        <w:ind w:left="851" w:hanging="567"/>
      </w:pPr>
      <w:r>
        <w:t xml:space="preserve">Any additional information referred to in SLC </w:t>
      </w:r>
      <w:r w:rsidR="00B43D7D">
        <w:t>7</w:t>
      </w:r>
      <w:r w:rsidR="009851C1">
        <w:t>.6</w:t>
      </w:r>
      <w:r w:rsidR="00695D8B">
        <w:t>8</w:t>
      </w:r>
      <w:r>
        <w:t xml:space="preserve"> of Part B</w:t>
      </w:r>
      <w:r w:rsidR="006A4ADB">
        <w:t xml:space="preserve"> </w:t>
      </w:r>
      <w:r>
        <w:t>of these Rules.</w:t>
      </w:r>
    </w:p>
    <w:p w:rsidR="000423C5" w:rsidRPr="00495458" w:rsidRDefault="000423C5" w:rsidP="00365D56">
      <w:pPr>
        <w:pStyle w:val="Heading2"/>
        <w:ind w:left="4"/>
        <w:rPr>
          <w:szCs w:val="24"/>
        </w:rPr>
      </w:pPr>
    </w:p>
    <w:p w:rsidR="000423C5" w:rsidRPr="002357A8" w:rsidRDefault="000423C5" w:rsidP="007560CC">
      <w:pPr>
        <w:pStyle w:val="Heading2"/>
        <w:numPr>
          <w:ilvl w:val="1"/>
          <w:numId w:val="6"/>
        </w:numPr>
        <w:ind w:hanging="792"/>
        <w:rPr>
          <w:rFonts w:ascii="Times New Roman" w:hAnsi="Times New Roman"/>
          <w:i/>
          <w:sz w:val="24"/>
          <w:szCs w:val="24"/>
        </w:rPr>
      </w:pPr>
      <w:r w:rsidRPr="002357A8">
        <w:rPr>
          <w:rFonts w:ascii="Times New Roman" w:hAnsi="Times New Roman"/>
          <w:i/>
          <w:sz w:val="24"/>
          <w:szCs w:val="24"/>
        </w:rPr>
        <w:t>Application Documents</w:t>
      </w:r>
    </w:p>
    <w:p w:rsidR="000423C5" w:rsidRPr="00495458" w:rsidRDefault="000423C5" w:rsidP="00365D56">
      <w:pPr>
        <w:pStyle w:val="Heading2"/>
        <w:ind w:left="4"/>
        <w:rPr>
          <w:szCs w:val="24"/>
        </w:rPr>
      </w:pPr>
    </w:p>
    <w:p w:rsidR="000423C5" w:rsidRPr="00495458" w:rsidRDefault="002357A8" w:rsidP="00365D56">
      <w:pPr>
        <w:rPr>
          <w:szCs w:val="24"/>
        </w:rPr>
      </w:pPr>
      <w:r>
        <w:rPr>
          <w:szCs w:val="24"/>
        </w:rPr>
        <w:t xml:space="preserve">An applicant for an AIF </w:t>
      </w:r>
      <w:r w:rsidR="000423C5" w:rsidRPr="00495458">
        <w:rPr>
          <w:szCs w:val="24"/>
        </w:rPr>
        <w:t xml:space="preserve">Licence </w:t>
      </w:r>
      <w:r w:rsidR="007E7D61">
        <w:rPr>
          <w:szCs w:val="24"/>
        </w:rPr>
        <w:t xml:space="preserve">whether </w:t>
      </w:r>
      <w:r w:rsidR="00695D8B">
        <w:rPr>
          <w:szCs w:val="24"/>
        </w:rPr>
        <w:t>externally</w:t>
      </w:r>
      <w:r w:rsidR="007E7D61">
        <w:rPr>
          <w:szCs w:val="24"/>
        </w:rPr>
        <w:t xml:space="preserve"> managed or self-managed </w:t>
      </w:r>
      <w:r w:rsidR="000423C5" w:rsidRPr="00495458">
        <w:rPr>
          <w:szCs w:val="24"/>
        </w:rPr>
        <w:t>is ordinarily required to</w:t>
      </w:r>
      <w:r w:rsidR="00547791">
        <w:rPr>
          <w:szCs w:val="24"/>
        </w:rPr>
        <w:t xml:space="preserve"> submit the documents listed hereunder. </w:t>
      </w:r>
      <w:r w:rsidR="00547791" w:rsidRPr="00193F20">
        <w:rPr>
          <w:bCs/>
          <w:iCs/>
          <w:kern w:val="0"/>
          <w:szCs w:val="24"/>
          <w:lang w:eastAsia="en-GB"/>
        </w:rPr>
        <w:t xml:space="preserve">The MFSA reserves the right to request such additional information as it may require when processing an application for a licence. </w:t>
      </w:r>
    </w:p>
    <w:p w:rsidR="000423C5" w:rsidRPr="00495458" w:rsidRDefault="000423C5" w:rsidP="00365D56">
      <w:pPr>
        <w:rPr>
          <w:kern w:val="0"/>
          <w:szCs w:val="24"/>
          <w:lang w:eastAsia="en-GB"/>
        </w:rPr>
      </w:pPr>
    </w:p>
    <w:p w:rsidR="000423C5" w:rsidRPr="002357A8" w:rsidRDefault="000423C5" w:rsidP="007560CC">
      <w:pPr>
        <w:pStyle w:val="Heading2"/>
        <w:numPr>
          <w:ilvl w:val="2"/>
          <w:numId w:val="6"/>
        </w:numPr>
        <w:ind w:left="709" w:hanging="709"/>
        <w:rPr>
          <w:bCs/>
          <w:i/>
          <w:iCs/>
          <w:kern w:val="0"/>
          <w:szCs w:val="24"/>
          <w:u w:val="single"/>
          <w:lang w:eastAsia="en-GB"/>
        </w:rPr>
      </w:pPr>
      <w:r w:rsidRPr="002357A8">
        <w:rPr>
          <w:rFonts w:ascii="Times New Roman" w:hAnsi="Times New Roman"/>
          <w:i/>
          <w:sz w:val="24"/>
          <w:szCs w:val="24"/>
        </w:rPr>
        <w:t>Investment Companies</w:t>
      </w:r>
    </w:p>
    <w:p w:rsidR="000423C5" w:rsidRPr="00495458" w:rsidRDefault="000423C5" w:rsidP="00365D56">
      <w:pPr>
        <w:rPr>
          <w:kern w:val="0"/>
          <w:szCs w:val="24"/>
          <w:lang w:eastAsia="en-GB"/>
        </w:rPr>
      </w:pPr>
    </w:p>
    <w:p w:rsidR="000423C5" w:rsidRDefault="000423C5" w:rsidP="007560CC">
      <w:pPr>
        <w:numPr>
          <w:ilvl w:val="0"/>
          <w:numId w:val="9"/>
        </w:numPr>
        <w:tabs>
          <w:tab w:val="clear" w:pos="1080"/>
        </w:tabs>
        <w:ind w:left="567" w:hanging="567"/>
        <w:rPr>
          <w:kern w:val="0"/>
          <w:szCs w:val="24"/>
          <w:lang w:eastAsia="en-GB"/>
        </w:rPr>
      </w:pPr>
      <w:r w:rsidRPr="00495458">
        <w:rPr>
          <w:kern w:val="0"/>
          <w:szCs w:val="24"/>
          <w:lang w:eastAsia="en-GB"/>
        </w:rPr>
        <w:t>Application Form</w:t>
      </w:r>
      <w:r w:rsidR="00E77CB5">
        <w:rPr>
          <w:kern w:val="0"/>
          <w:szCs w:val="24"/>
          <w:lang w:eastAsia="en-GB"/>
        </w:rPr>
        <w:t xml:space="preserve"> (Schedule </w:t>
      </w:r>
      <w:r w:rsidR="00B71AF9">
        <w:rPr>
          <w:kern w:val="0"/>
          <w:szCs w:val="24"/>
          <w:lang w:eastAsia="en-GB"/>
        </w:rPr>
        <w:t xml:space="preserve">1 </w:t>
      </w:r>
      <w:r w:rsidR="00E77CB5">
        <w:rPr>
          <w:kern w:val="0"/>
          <w:szCs w:val="24"/>
          <w:lang w:eastAsia="en-GB"/>
        </w:rPr>
        <w:t xml:space="preserve">to this </w:t>
      </w:r>
      <w:r w:rsidR="00835A0E">
        <w:rPr>
          <w:kern w:val="0"/>
          <w:szCs w:val="24"/>
          <w:lang w:eastAsia="en-GB"/>
        </w:rPr>
        <w:t>Part</w:t>
      </w:r>
      <w:r w:rsidR="00E77CB5">
        <w:rPr>
          <w:kern w:val="0"/>
          <w:szCs w:val="24"/>
          <w:lang w:eastAsia="en-GB"/>
        </w:rPr>
        <w:t>)</w:t>
      </w:r>
      <w:r w:rsidR="006902E1" w:rsidRPr="00495458">
        <w:rPr>
          <w:kern w:val="0"/>
          <w:szCs w:val="24"/>
          <w:lang w:eastAsia="en-GB"/>
        </w:rPr>
        <w:t>;</w:t>
      </w:r>
    </w:p>
    <w:p w:rsidR="002357A8" w:rsidRPr="00495458" w:rsidRDefault="002357A8" w:rsidP="006B2479">
      <w:pPr>
        <w:ind w:left="567" w:hanging="567"/>
        <w:rPr>
          <w:kern w:val="0"/>
          <w:szCs w:val="24"/>
          <w:lang w:eastAsia="en-GB"/>
        </w:rPr>
      </w:pPr>
    </w:p>
    <w:p w:rsidR="000423C5" w:rsidRPr="00495458" w:rsidRDefault="00626578" w:rsidP="007560CC">
      <w:pPr>
        <w:numPr>
          <w:ilvl w:val="0"/>
          <w:numId w:val="9"/>
        </w:numPr>
        <w:tabs>
          <w:tab w:val="clear" w:pos="1080"/>
        </w:tabs>
        <w:ind w:left="567" w:hanging="567"/>
        <w:rPr>
          <w:kern w:val="0"/>
          <w:szCs w:val="24"/>
          <w:lang w:eastAsia="en-GB"/>
        </w:rPr>
      </w:pPr>
      <w:r w:rsidRPr="00495458">
        <w:rPr>
          <w:kern w:val="0"/>
          <w:szCs w:val="24"/>
          <w:lang w:eastAsia="en-GB"/>
        </w:rPr>
        <w:t>D</w:t>
      </w:r>
      <w:r w:rsidR="00EB5E99" w:rsidRPr="00495458">
        <w:rPr>
          <w:kern w:val="0"/>
          <w:szCs w:val="24"/>
          <w:lang w:eastAsia="en-GB"/>
        </w:rPr>
        <w:t xml:space="preserve">raft version of the </w:t>
      </w:r>
      <w:r w:rsidR="000423C5" w:rsidRPr="00495458">
        <w:rPr>
          <w:kern w:val="0"/>
          <w:szCs w:val="24"/>
          <w:lang w:eastAsia="en-GB"/>
        </w:rPr>
        <w:t>Offering Document</w:t>
      </w:r>
      <w:r w:rsidR="002E2A2A">
        <w:rPr>
          <w:kern w:val="0"/>
          <w:szCs w:val="24"/>
          <w:lang w:eastAsia="en-GB"/>
        </w:rPr>
        <w:t>/ Marketing Document</w:t>
      </w:r>
      <w:r w:rsidR="006902E1" w:rsidRPr="00495458">
        <w:rPr>
          <w:kern w:val="0"/>
          <w:szCs w:val="24"/>
          <w:lang w:eastAsia="en-GB"/>
        </w:rPr>
        <w:t>;</w:t>
      </w:r>
    </w:p>
    <w:p w:rsidR="002357A8" w:rsidRDefault="002357A8" w:rsidP="006B2479">
      <w:pPr>
        <w:ind w:left="567" w:hanging="567"/>
        <w:rPr>
          <w:kern w:val="0"/>
          <w:szCs w:val="24"/>
          <w:lang w:eastAsia="en-GB"/>
        </w:rPr>
      </w:pPr>
    </w:p>
    <w:p w:rsidR="000423C5" w:rsidRPr="00495458" w:rsidRDefault="00626578" w:rsidP="007560CC">
      <w:pPr>
        <w:numPr>
          <w:ilvl w:val="0"/>
          <w:numId w:val="9"/>
        </w:numPr>
        <w:tabs>
          <w:tab w:val="clear" w:pos="1080"/>
        </w:tabs>
        <w:ind w:left="567" w:hanging="567"/>
        <w:rPr>
          <w:kern w:val="0"/>
          <w:szCs w:val="24"/>
          <w:lang w:eastAsia="en-GB"/>
        </w:rPr>
      </w:pPr>
      <w:r w:rsidRPr="00495458">
        <w:rPr>
          <w:kern w:val="0"/>
          <w:szCs w:val="24"/>
          <w:lang w:eastAsia="en-GB"/>
        </w:rPr>
        <w:t>D</w:t>
      </w:r>
      <w:r w:rsidR="00EB5E99" w:rsidRPr="00495458">
        <w:rPr>
          <w:kern w:val="0"/>
          <w:szCs w:val="24"/>
          <w:lang w:eastAsia="en-GB"/>
        </w:rPr>
        <w:t xml:space="preserve">raft version of the </w:t>
      </w:r>
      <w:r w:rsidR="000423C5" w:rsidRPr="00495458">
        <w:rPr>
          <w:kern w:val="0"/>
          <w:szCs w:val="24"/>
          <w:lang w:eastAsia="en-GB"/>
        </w:rPr>
        <w:t>Memorandum &amp; Articles of Association</w:t>
      </w:r>
      <w:r w:rsidR="00E77CB5">
        <w:rPr>
          <w:kern w:val="0"/>
          <w:szCs w:val="24"/>
          <w:lang w:eastAsia="en-GB"/>
        </w:rPr>
        <w:t xml:space="preserve"> of the </w:t>
      </w:r>
      <w:r w:rsidR="002357A8">
        <w:rPr>
          <w:kern w:val="0"/>
          <w:szCs w:val="24"/>
          <w:lang w:eastAsia="en-GB"/>
        </w:rPr>
        <w:t>AIF</w:t>
      </w:r>
      <w:r w:rsidR="006902E1" w:rsidRPr="00495458">
        <w:rPr>
          <w:kern w:val="0"/>
          <w:szCs w:val="24"/>
          <w:lang w:eastAsia="en-GB"/>
        </w:rPr>
        <w:t>;</w:t>
      </w:r>
    </w:p>
    <w:p w:rsidR="002357A8" w:rsidRDefault="002357A8" w:rsidP="006B2479">
      <w:pPr>
        <w:ind w:left="567" w:hanging="567"/>
        <w:rPr>
          <w:kern w:val="0"/>
          <w:szCs w:val="24"/>
          <w:lang w:eastAsia="en-GB"/>
        </w:rPr>
      </w:pPr>
    </w:p>
    <w:p w:rsidR="000423C5" w:rsidRPr="00495458" w:rsidRDefault="0004683C" w:rsidP="007560CC">
      <w:pPr>
        <w:numPr>
          <w:ilvl w:val="0"/>
          <w:numId w:val="9"/>
        </w:numPr>
        <w:tabs>
          <w:tab w:val="clear" w:pos="1080"/>
        </w:tabs>
        <w:ind w:left="567" w:hanging="567"/>
        <w:rPr>
          <w:kern w:val="0"/>
          <w:szCs w:val="24"/>
          <w:lang w:eastAsia="en-GB"/>
        </w:rPr>
      </w:pPr>
      <w:r>
        <w:rPr>
          <w:kern w:val="0"/>
          <w:szCs w:val="24"/>
          <w:lang w:eastAsia="en-GB"/>
        </w:rPr>
        <w:t>D</w:t>
      </w:r>
      <w:r w:rsidRPr="00495458">
        <w:rPr>
          <w:kern w:val="0"/>
          <w:szCs w:val="24"/>
          <w:lang w:eastAsia="en-GB"/>
        </w:rPr>
        <w:t xml:space="preserve">raft </w:t>
      </w:r>
      <w:r w:rsidR="000423C5" w:rsidRPr="00495458">
        <w:rPr>
          <w:kern w:val="0"/>
          <w:szCs w:val="24"/>
          <w:lang w:eastAsia="en-GB"/>
        </w:rPr>
        <w:t>Board of Directors</w:t>
      </w:r>
      <w:r w:rsidR="00E77CB5">
        <w:rPr>
          <w:kern w:val="0"/>
          <w:szCs w:val="24"/>
          <w:lang w:eastAsia="en-GB"/>
        </w:rPr>
        <w:t>’</w:t>
      </w:r>
      <w:r w:rsidR="000423C5" w:rsidRPr="00495458">
        <w:rPr>
          <w:kern w:val="0"/>
          <w:szCs w:val="24"/>
          <w:lang w:eastAsia="en-GB"/>
        </w:rPr>
        <w:t xml:space="preserve"> resolution:</w:t>
      </w:r>
    </w:p>
    <w:p w:rsidR="000423C5" w:rsidRPr="00495458" w:rsidRDefault="000423C5" w:rsidP="007560CC">
      <w:pPr>
        <w:numPr>
          <w:ilvl w:val="0"/>
          <w:numId w:val="5"/>
        </w:numPr>
        <w:tabs>
          <w:tab w:val="clear" w:pos="720"/>
          <w:tab w:val="left" w:pos="1134"/>
        </w:tabs>
        <w:ind w:left="1134" w:hanging="501"/>
        <w:rPr>
          <w:iCs/>
          <w:kern w:val="0"/>
          <w:szCs w:val="24"/>
          <w:lang w:eastAsia="en-GB"/>
        </w:rPr>
      </w:pPr>
      <w:r w:rsidRPr="00495458">
        <w:rPr>
          <w:iCs/>
          <w:kern w:val="0"/>
          <w:szCs w:val="24"/>
          <w:lang w:eastAsia="en-GB"/>
        </w:rPr>
        <w:t>confirming the Directors</w:t>
      </w:r>
      <w:r w:rsidR="002E2A2A">
        <w:rPr>
          <w:iCs/>
          <w:kern w:val="0"/>
          <w:szCs w:val="24"/>
          <w:lang w:eastAsia="en-GB"/>
        </w:rPr>
        <w:t>’</w:t>
      </w:r>
      <w:r w:rsidRPr="00495458">
        <w:rPr>
          <w:iCs/>
          <w:kern w:val="0"/>
          <w:szCs w:val="24"/>
          <w:lang w:eastAsia="en-GB"/>
        </w:rPr>
        <w:t xml:space="preserve"> intention to apply for a </w:t>
      </w:r>
      <w:r w:rsidR="006902E1" w:rsidRPr="00495458">
        <w:rPr>
          <w:iCs/>
          <w:kern w:val="0"/>
          <w:szCs w:val="24"/>
          <w:lang w:eastAsia="en-GB"/>
        </w:rPr>
        <w:t xml:space="preserve">licence in favour of the </w:t>
      </w:r>
      <w:r w:rsidR="002357A8">
        <w:rPr>
          <w:iCs/>
          <w:kern w:val="0"/>
          <w:szCs w:val="24"/>
          <w:lang w:eastAsia="en-GB"/>
        </w:rPr>
        <w:t>AIF</w:t>
      </w:r>
      <w:r w:rsidR="006902E1" w:rsidRPr="00495458">
        <w:rPr>
          <w:iCs/>
          <w:kern w:val="0"/>
          <w:szCs w:val="24"/>
          <w:lang w:eastAsia="en-GB"/>
        </w:rPr>
        <w:t>;</w:t>
      </w:r>
    </w:p>
    <w:p w:rsidR="000423C5" w:rsidRPr="00495458" w:rsidRDefault="000423C5" w:rsidP="007560CC">
      <w:pPr>
        <w:numPr>
          <w:ilvl w:val="0"/>
          <w:numId w:val="5"/>
        </w:numPr>
        <w:tabs>
          <w:tab w:val="clear" w:pos="720"/>
          <w:tab w:val="left" w:pos="1134"/>
        </w:tabs>
        <w:ind w:left="1134" w:hanging="501"/>
        <w:rPr>
          <w:iCs/>
          <w:kern w:val="0"/>
          <w:szCs w:val="24"/>
          <w:lang w:eastAsia="en-GB"/>
        </w:rPr>
      </w:pPr>
      <w:r w:rsidRPr="00495458">
        <w:rPr>
          <w:iCs/>
          <w:kern w:val="0"/>
          <w:szCs w:val="24"/>
          <w:lang w:eastAsia="en-GB"/>
        </w:rPr>
        <w:t>identifying the person(s) responsible for signing the application documents;</w:t>
      </w:r>
    </w:p>
    <w:p w:rsidR="000423C5" w:rsidRPr="00495458" w:rsidRDefault="000423C5" w:rsidP="007560CC">
      <w:pPr>
        <w:numPr>
          <w:ilvl w:val="0"/>
          <w:numId w:val="5"/>
        </w:numPr>
        <w:tabs>
          <w:tab w:val="clear" w:pos="720"/>
          <w:tab w:val="left" w:pos="1134"/>
        </w:tabs>
        <w:ind w:left="1134" w:hanging="501"/>
        <w:rPr>
          <w:iCs/>
          <w:kern w:val="0"/>
          <w:szCs w:val="24"/>
          <w:lang w:eastAsia="en-GB"/>
        </w:rPr>
      </w:pPr>
      <w:r w:rsidRPr="00495458">
        <w:rPr>
          <w:iCs/>
          <w:kern w:val="0"/>
          <w:szCs w:val="24"/>
          <w:lang w:eastAsia="en-GB"/>
        </w:rPr>
        <w:t>identifying the person(s) responsible for acting as a point of liaison with the MFSA</w:t>
      </w:r>
      <w:r w:rsidR="006902E1" w:rsidRPr="00495458">
        <w:rPr>
          <w:iCs/>
          <w:kern w:val="0"/>
          <w:szCs w:val="24"/>
          <w:lang w:eastAsia="en-GB"/>
        </w:rPr>
        <w:t>;</w:t>
      </w:r>
    </w:p>
    <w:p w:rsidR="000423C5" w:rsidRPr="00495458" w:rsidRDefault="000423C5" w:rsidP="007560CC">
      <w:pPr>
        <w:numPr>
          <w:ilvl w:val="0"/>
          <w:numId w:val="5"/>
        </w:numPr>
        <w:tabs>
          <w:tab w:val="clear" w:pos="720"/>
          <w:tab w:val="left" w:pos="1134"/>
        </w:tabs>
        <w:ind w:left="1134" w:hanging="501"/>
        <w:rPr>
          <w:iCs/>
          <w:kern w:val="0"/>
          <w:szCs w:val="24"/>
          <w:lang w:eastAsia="en-GB"/>
        </w:rPr>
      </w:pPr>
      <w:r w:rsidRPr="00495458">
        <w:rPr>
          <w:iCs/>
          <w:kern w:val="0"/>
          <w:szCs w:val="24"/>
          <w:lang w:eastAsia="en-GB"/>
        </w:rPr>
        <w:t>identifying the person(s) responsible o</w:t>
      </w:r>
      <w:r w:rsidR="00212CFA" w:rsidRPr="00495458">
        <w:rPr>
          <w:iCs/>
          <w:kern w:val="0"/>
          <w:szCs w:val="24"/>
          <w:lang w:eastAsia="en-GB"/>
        </w:rPr>
        <w:t xml:space="preserve">n behalf </w:t>
      </w:r>
      <w:r w:rsidRPr="00495458">
        <w:rPr>
          <w:iCs/>
          <w:kern w:val="0"/>
          <w:szCs w:val="24"/>
          <w:lang w:eastAsia="en-GB"/>
        </w:rPr>
        <w:t>o</w:t>
      </w:r>
      <w:r w:rsidR="00212CFA" w:rsidRPr="00495458">
        <w:rPr>
          <w:iCs/>
          <w:kern w:val="0"/>
          <w:szCs w:val="24"/>
          <w:lang w:eastAsia="en-GB"/>
        </w:rPr>
        <w:t>f</w:t>
      </w:r>
      <w:r w:rsidRPr="00495458">
        <w:rPr>
          <w:iCs/>
          <w:kern w:val="0"/>
          <w:szCs w:val="24"/>
          <w:lang w:eastAsia="en-GB"/>
        </w:rPr>
        <w:t xml:space="preserve"> the Board for the Compliance obligations of the </w:t>
      </w:r>
      <w:r w:rsidR="002357A8">
        <w:rPr>
          <w:iCs/>
          <w:kern w:val="0"/>
          <w:szCs w:val="24"/>
          <w:lang w:eastAsia="en-GB"/>
        </w:rPr>
        <w:t>AIF</w:t>
      </w:r>
      <w:r w:rsidRPr="00495458">
        <w:rPr>
          <w:iCs/>
          <w:kern w:val="0"/>
          <w:szCs w:val="24"/>
          <w:lang w:eastAsia="en-GB"/>
        </w:rPr>
        <w:t>;</w:t>
      </w:r>
    </w:p>
    <w:p w:rsidR="000423C5" w:rsidRPr="00495458" w:rsidRDefault="000423C5" w:rsidP="007560CC">
      <w:pPr>
        <w:numPr>
          <w:ilvl w:val="0"/>
          <w:numId w:val="5"/>
        </w:numPr>
        <w:tabs>
          <w:tab w:val="clear" w:pos="720"/>
          <w:tab w:val="left" w:pos="1134"/>
        </w:tabs>
        <w:ind w:left="1134" w:hanging="501"/>
        <w:rPr>
          <w:iCs/>
          <w:kern w:val="0"/>
          <w:szCs w:val="24"/>
          <w:lang w:eastAsia="en-GB"/>
        </w:rPr>
      </w:pPr>
      <w:r w:rsidRPr="00495458">
        <w:rPr>
          <w:iCs/>
          <w:kern w:val="0"/>
          <w:szCs w:val="24"/>
          <w:lang w:eastAsia="en-GB"/>
        </w:rPr>
        <w:t xml:space="preserve">identifying the person(s) responsible </w:t>
      </w:r>
      <w:r w:rsidR="00212CFA" w:rsidRPr="00495458">
        <w:rPr>
          <w:iCs/>
          <w:kern w:val="0"/>
          <w:szCs w:val="24"/>
          <w:lang w:eastAsia="en-GB"/>
        </w:rPr>
        <w:t>on behalf of</w:t>
      </w:r>
      <w:r w:rsidRPr="00495458">
        <w:rPr>
          <w:iCs/>
          <w:kern w:val="0"/>
          <w:szCs w:val="24"/>
          <w:lang w:eastAsia="en-GB"/>
        </w:rPr>
        <w:t xml:space="preserve"> the Board for the AML obligations of the </w:t>
      </w:r>
      <w:r w:rsidR="002357A8">
        <w:rPr>
          <w:iCs/>
          <w:kern w:val="0"/>
          <w:szCs w:val="24"/>
          <w:lang w:eastAsia="en-GB"/>
        </w:rPr>
        <w:t>AIF</w:t>
      </w:r>
      <w:r w:rsidRPr="00495458">
        <w:rPr>
          <w:iCs/>
          <w:kern w:val="0"/>
          <w:szCs w:val="24"/>
          <w:lang w:eastAsia="en-GB"/>
        </w:rPr>
        <w:t>;</w:t>
      </w:r>
    </w:p>
    <w:p w:rsidR="000423C5" w:rsidRPr="00495458" w:rsidRDefault="000423C5" w:rsidP="007560CC">
      <w:pPr>
        <w:numPr>
          <w:ilvl w:val="0"/>
          <w:numId w:val="5"/>
        </w:numPr>
        <w:tabs>
          <w:tab w:val="clear" w:pos="720"/>
          <w:tab w:val="left" w:pos="1134"/>
        </w:tabs>
        <w:ind w:left="1134" w:hanging="501"/>
        <w:rPr>
          <w:iCs/>
          <w:kern w:val="0"/>
          <w:szCs w:val="24"/>
          <w:lang w:eastAsia="en-GB"/>
        </w:rPr>
      </w:pPr>
      <w:r w:rsidRPr="00495458">
        <w:rPr>
          <w:iCs/>
          <w:kern w:val="0"/>
          <w:szCs w:val="24"/>
          <w:lang w:eastAsia="en-GB"/>
        </w:rPr>
        <w:t>approving and assuming responsibility for the contents of the Offering Document</w:t>
      </w:r>
      <w:r w:rsidR="002E2A2A">
        <w:rPr>
          <w:iCs/>
          <w:kern w:val="0"/>
          <w:szCs w:val="24"/>
          <w:lang w:eastAsia="en-GB"/>
        </w:rPr>
        <w:t>/ Marketing Document</w:t>
      </w:r>
      <w:r w:rsidR="006902E1" w:rsidRPr="00495458">
        <w:rPr>
          <w:iCs/>
          <w:kern w:val="0"/>
          <w:szCs w:val="24"/>
          <w:lang w:eastAsia="en-GB"/>
        </w:rPr>
        <w:t>;</w:t>
      </w:r>
    </w:p>
    <w:p w:rsidR="002357A8" w:rsidRDefault="002357A8" w:rsidP="002357A8">
      <w:pPr>
        <w:ind w:left="426"/>
        <w:rPr>
          <w:kern w:val="0"/>
          <w:szCs w:val="24"/>
          <w:lang w:eastAsia="en-GB"/>
        </w:rPr>
      </w:pPr>
    </w:p>
    <w:p w:rsidR="000423C5" w:rsidRPr="00495458" w:rsidRDefault="000423C5" w:rsidP="007560CC">
      <w:pPr>
        <w:numPr>
          <w:ilvl w:val="0"/>
          <w:numId w:val="9"/>
        </w:numPr>
        <w:tabs>
          <w:tab w:val="clear" w:pos="1080"/>
        </w:tabs>
        <w:ind w:left="567" w:hanging="567"/>
        <w:rPr>
          <w:kern w:val="0"/>
          <w:szCs w:val="24"/>
          <w:lang w:eastAsia="en-GB"/>
        </w:rPr>
      </w:pPr>
      <w:r w:rsidRPr="00495458">
        <w:rPr>
          <w:kern w:val="0"/>
          <w:szCs w:val="24"/>
          <w:lang w:eastAsia="en-GB"/>
        </w:rPr>
        <w:t>Application Fee</w:t>
      </w:r>
      <w:r w:rsidR="006902E1" w:rsidRPr="00495458">
        <w:rPr>
          <w:kern w:val="0"/>
          <w:szCs w:val="24"/>
          <w:lang w:eastAsia="en-GB"/>
        </w:rPr>
        <w:t>;</w:t>
      </w:r>
    </w:p>
    <w:p w:rsidR="002357A8" w:rsidRDefault="002357A8" w:rsidP="002357A8">
      <w:pPr>
        <w:ind w:left="426"/>
        <w:rPr>
          <w:kern w:val="0"/>
          <w:szCs w:val="24"/>
          <w:lang w:eastAsia="en-GB"/>
        </w:rPr>
      </w:pPr>
    </w:p>
    <w:p w:rsidR="000423C5" w:rsidRPr="00495458" w:rsidRDefault="000423C5" w:rsidP="007560CC">
      <w:pPr>
        <w:numPr>
          <w:ilvl w:val="0"/>
          <w:numId w:val="9"/>
        </w:numPr>
        <w:tabs>
          <w:tab w:val="clear" w:pos="1080"/>
        </w:tabs>
        <w:ind w:left="567" w:hanging="567"/>
        <w:rPr>
          <w:kern w:val="0"/>
          <w:szCs w:val="24"/>
          <w:lang w:eastAsia="en-GB"/>
        </w:rPr>
      </w:pPr>
      <w:r w:rsidRPr="00495458">
        <w:rPr>
          <w:kern w:val="0"/>
          <w:szCs w:val="24"/>
          <w:lang w:eastAsia="en-GB"/>
        </w:rPr>
        <w:t xml:space="preserve">Directors of the </w:t>
      </w:r>
      <w:r w:rsidR="002357A8">
        <w:rPr>
          <w:kern w:val="0"/>
          <w:szCs w:val="24"/>
          <w:lang w:eastAsia="en-GB"/>
        </w:rPr>
        <w:t>AIF</w:t>
      </w:r>
      <w:r w:rsidRPr="00495458">
        <w:rPr>
          <w:kern w:val="0"/>
          <w:szCs w:val="24"/>
          <w:lang w:eastAsia="en-GB"/>
        </w:rPr>
        <w:t>:</w:t>
      </w:r>
    </w:p>
    <w:p w:rsidR="000423C5" w:rsidRPr="00495458" w:rsidRDefault="000423C5" w:rsidP="006B2479">
      <w:pPr>
        <w:ind w:firstLine="567"/>
        <w:rPr>
          <w:i/>
          <w:iCs/>
          <w:kern w:val="0"/>
          <w:szCs w:val="24"/>
          <w:u w:val="single"/>
          <w:lang w:eastAsia="en-GB"/>
        </w:rPr>
      </w:pPr>
      <w:r w:rsidRPr="00495458">
        <w:rPr>
          <w:i/>
          <w:iCs/>
          <w:kern w:val="0"/>
          <w:szCs w:val="24"/>
          <w:u w:val="single"/>
          <w:lang w:eastAsia="en-GB"/>
        </w:rPr>
        <w:t>where Individuals</w:t>
      </w:r>
    </w:p>
    <w:p w:rsidR="000423C5" w:rsidRPr="00495458" w:rsidRDefault="000423C5" w:rsidP="007560CC">
      <w:pPr>
        <w:numPr>
          <w:ilvl w:val="0"/>
          <w:numId w:val="5"/>
        </w:numPr>
        <w:tabs>
          <w:tab w:val="clear" w:pos="720"/>
          <w:tab w:val="left" w:pos="1134"/>
        </w:tabs>
        <w:ind w:left="1134" w:hanging="501"/>
        <w:rPr>
          <w:iCs/>
          <w:kern w:val="0"/>
          <w:szCs w:val="24"/>
          <w:lang w:eastAsia="en-GB"/>
        </w:rPr>
      </w:pPr>
      <w:r w:rsidRPr="00495458">
        <w:rPr>
          <w:iCs/>
          <w:kern w:val="0"/>
          <w:szCs w:val="24"/>
          <w:lang w:eastAsia="en-GB"/>
        </w:rPr>
        <w:t>Personal Questionnaires of the proposed Director(s)</w:t>
      </w:r>
      <w:r w:rsidR="006902E1" w:rsidRPr="00495458">
        <w:rPr>
          <w:iCs/>
          <w:kern w:val="0"/>
          <w:szCs w:val="24"/>
          <w:lang w:eastAsia="en-GB"/>
        </w:rPr>
        <w:t>;</w:t>
      </w:r>
    </w:p>
    <w:p w:rsidR="00EB5E99" w:rsidRPr="00495458" w:rsidRDefault="00EB5E99" w:rsidP="00365D56">
      <w:pPr>
        <w:ind w:firstLine="426"/>
        <w:rPr>
          <w:i/>
          <w:iCs/>
          <w:kern w:val="0"/>
          <w:szCs w:val="24"/>
          <w:u w:val="single"/>
          <w:lang w:eastAsia="en-GB"/>
        </w:rPr>
      </w:pPr>
    </w:p>
    <w:p w:rsidR="000423C5" w:rsidRPr="00495458" w:rsidRDefault="000423C5" w:rsidP="006B2479">
      <w:pPr>
        <w:ind w:firstLine="567"/>
        <w:rPr>
          <w:i/>
          <w:iCs/>
          <w:kern w:val="0"/>
          <w:szCs w:val="24"/>
          <w:u w:val="single"/>
          <w:lang w:eastAsia="en-GB"/>
        </w:rPr>
      </w:pPr>
      <w:r w:rsidRPr="00495458">
        <w:rPr>
          <w:i/>
          <w:iCs/>
          <w:kern w:val="0"/>
          <w:szCs w:val="24"/>
          <w:u w:val="single"/>
          <w:lang w:eastAsia="en-GB"/>
        </w:rPr>
        <w:t>where Corporate, regulated in a recognised jurisdiction</w:t>
      </w:r>
    </w:p>
    <w:p w:rsidR="000423C5" w:rsidRPr="00495458" w:rsidRDefault="00626578" w:rsidP="007560CC">
      <w:pPr>
        <w:numPr>
          <w:ilvl w:val="0"/>
          <w:numId w:val="5"/>
        </w:numPr>
        <w:tabs>
          <w:tab w:val="clear" w:pos="720"/>
          <w:tab w:val="left" w:pos="1134"/>
        </w:tabs>
        <w:ind w:left="1134" w:hanging="501"/>
        <w:rPr>
          <w:iCs/>
          <w:kern w:val="0"/>
          <w:szCs w:val="24"/>
          <w:lang w:eastAsia="en-GB"/>
        </w:rPr>
      </w:pPr>
      <w:r w:rsidRPr="00495458">
        <w:rPr>
          <w:iCs/>
          <w:kern w:val="0"/>
          <w:szCs w:val="24"/>
          <w:lang w:eastAsia="en-GB"/>
        </w:rPr>
        <w:t xml:space="preserve">details </w:t>
      </w:r>
      <w:r w:rsidR="000423C5" w:rsidRPr="00495458">
        <w:rPr>
          <w:iCs/>
          <w:kern w:val="0"/>
          <w:szCs w:val="24"/>
          <w:lang w:eastAsia="en-GB"/>
        </w:rPr>
        <w:t>of the regulatory status of the proposed Corporate Director(s)</w:t>
      </w:r>
      <w:r w:rsidR="006902E1" w:rsidRPr="00495458">
        <w:rPr>
          <w:iCs/>
          <w:kern w:val="0"/>
          <w:szCs w:val="24"/>
          <w:lang w:eastAsia="en-GB"/>
        </w:rPr>
        <w:t>;</w:t>
      </w:r>
    </w:p>
    <w:p w:rsidR="00626578" w:rsidRPr="00495458" w:rsidRDefault="00626578" w:rsidP="007560CC">
      <w:pPr>
        <w:numPr>
          <w:ilvl w:val="0"/>
          <w:numId w:val="5"/>
        </w:numPr>
        <w:tabs>
          <w:tab w:val="clear" w:pos="720"/>
          <w:tab w:val="left" w:pos="1134"/>
        </w:tabs>
        <w:ind w:left="1134" w:hanging="501"/>
        <w:rPr>
          <w:iCs/>
          <w:kern w:val="0"/>
          <w:szCs w:val="24"/>
          <w:lang w:eastAsia="en-GB"/>
        </w:rPr>
      </w:pPr>
      <w:r w:rsidRPr="00495458">
        <w:rPr>
          <w:iCs/>
          <w:kern w:val="0"/>
          <w:szCs w:val="24"/>
          <w:lang w:eastAsia="en-GB"/>
        </w:rPr>
        <w:t xml:space="preserve">name of the individual that will represent the Corporate Director on the Board of Directors of the </w:t>
      </w:r>
      <w:r w:rsidR="002357A8">
        <w:rPr>
          <w:iCs/>
          <w:kern w:val="0"/>
          <w:szCs w:val="24"/>
          <w:lang w:eastAsia="en-GB"/>
        </w:rPr>
        <w:t>AIF</w:t>
      </w:r>
      <w:r w:rsidRPr="00495458">
        <w:rPr>
          <w:iCs/>
          <w:kern w:val="0"/>
          <w:szCs w:val="24"/>
          <w:lang w:eastAsia="en-GB"/>
        </w:rPr>
        <w:t>;</w:t>
      </w:r>
    </w:p>
    <w:p w:rsidR="00EB5E99" w:rsidRPr="00495458" w:rsidRDefault="00EB5E99" w:rsidP="00365D56">
      <w:pPr>
        <w:rPr>
          <w:kern w:val="0"/>
          <w:szCs w:val="24"/>
          <w:lang w:eastAsia="en-GB"/>
        </w:rPr>
      </w:pPr>
    </w:p>
    <w:p w:rsidR="000423C5" w:rsidRPr="00495458" w:rsidRDefault="000423C5" w:rsidP="007560CC">
      <w:pPr>
        <w:numPr>
          <w:ilvl w:val="0"/>
          <w:numId w:val="9"/>
        </w:numPr>
        <w:tabs>
          <w:tab w:val="clear" w:pos="1080"/>
        </w:tabs>
        <w:ind w:left="567" w:hanging="567"/>
        <w:rPr>
          <w:kern w:val="0"/>
          <w:szCs w:val="24"/>
          <w:lang w:eastAsia="en-GB"/>
        </w:rPr>
      </w:pPr>
      <w:r w:rsidRPr="00495458">
        <w:rPr>
          <w:kern w:val="0"/>
          <w:szCs w:val="24"/>
          <w:lang w:eastAsia="en-GB"/>
        </w:rPr>
        <w:t xml:space="preserve">Founder Shareholder(s) </w:t>
      </w:r>
      <w:r w:rsidR="002E2A2A">
        <w:rPr>
          <w:kern w:val="0"/>
          <w:szCs w:val="24"/>
          <w:lang w:eastAsia="en-GB"/>
        </w:rPr>
        <w:t>–</w:t>
      </w:r>
      <w:r w:rsidRPr="00495458">
        <w:rPr>
          <w:kern w:val="0"/>
          <w:szCs w:val="24"/>
          <w:lang w:eastAsia="en-GB"/>
        </w:rPr>
        <w:t xml:space="preserve"> that hold </w:t>
      </w:r>
      <w:r w:rsidR="002E2A2A">
        <w:rPr>
          <w:kern w:val="0"/>
          <w:szCs w:val="24"/>
          <w:lang w:eastAsia="en-GB"/>
        </w:rPr>
        <w:t xml:space="preserve">more than 10% of the </w:t>
      </w:r>
      <w:r w:rsidRPr="00495458">
        <w:rPr>
          <w:kern w:val="0"/>
          <w:szCs w:val="24"/>
          <w:lang w:eastAsia="en-GB"/>
        </w:rPr>
        <w:t>voting shares</w:t>
      </w:r>
      <w:r w:rsidR="006902E1" w:rsidRPr="00495458">
        <w:rPr>
          <w:kern w:val="0"/>
          <w:szCs w:val="24"/>
          <w:lang w:eastAsia="en-GB"/>
        </w:rPr>
        <w:t>:</w:t>
      </w:r>
      <w:r w:rsidRPr="00495458">
        <w:rPr>
          <w:kern w:val="0"/>
          <w:szCs w:val="24"/>
          <w:lang w:eastAsia="en-GB"/>
        </w:rPr>
        <w:t xml:space="preserve"> </w:t>
      </w:r>
    </w:p>
    <w:p w:rsidR="000423C5" w:rsidRPr="00495458" w:rsidRDefault="000423C5" w:rsidP="006B2479">
      <w:pPr>
        <w:ind w:firstLine="567"/>
        <w:rPr>
          <w:i/>
          <w:iCs/>
          <w:kern w:val="0"/>
          <w:szCs w:val="24"/>
          <w:u w:val="single"/>
          <w:lang w:eastAsia="en-GB"/>
        </w:rPr>
      </w:pPr>
      <w:r w:rsidRPr="00495458">
        <w:rPr>
          <w:i/>
          <w:iCs/>
          <w:kern w:val="0"/>
          <w:szCs w:val="24"/>
          <w:u w:val="single"/>
          <w:lang w:eastAsia="en-GB"/>
        </w:rPr>
        <w:t>where Individuals</w:t>
      </w:r>
    </w:p>
    <w:p w:rsidR="000423C5" w:rsidRPr="00495458" w:rsidRDefault="000423C5" w:rsidP="007560CC">
      <w:pPr>
        <w:numPr>
          <w:ilvl w:val="0"/>
          <w:numId w:val="5"/>
        </w:numPr>
        <w:tabs>
          <w:tab w:val="clear" w:pos="720"/>
          <w:tab w:val="left" w:pos="1134"/>
        </w:tabs>
        <w:ind w:left="1134" w:hanging="501"/>
        <w:rPr>
          <w:iCs/>
          <w:kern w:val="0"/>
          <w:szCs w:val="24"/>
          <w:lang w:eastAsia="en-GB"/>
        </w:rPr>
      </w:pPr>
      <w:r w:rsidRPr="00495458">
        <w:rPr>
          <w:iCs/>
          <w:kern w:val="0"/>
          <w:szCs w:val="24"/>
          <w:lang w:eastAsia="en-GB"/>
        </w:rPr>
        <w:t>Personal Questionnaire of the proposed Founder Shareholder(s)</w:t>
      </w:r>
      <w:r w:rsidR="006902E1" w:rsidRPr="00495458">
        <w:rPr>
          <w:iCs/>
          <w:kern w:val="0"/>
          <w:szCs w:val="24"/>
          <w:lang w:eastAsia="en-GB"/>
        </w:rPr>
        <w:t>;</w:t>
      </w:r>
    </w:p>
    <w:p w:rsidR="003841CD" w:rsidRPr="00495458" w:rsidRDefault="003841CD" w:rsidP="00365D56">
      <w:pPr>
        <w:tabs>
          <w:tab w:val="left" w:pos="1134"/>
        </w:tabs>
        <w:ind w:left="633"/>
        <w:rPr>
          <w:iCs/>
          <w:kern w:val="0"/>
          <w:szCs w:val="24"/>
          <w:lang w:eastAsia="en-GB"/>
        </w:rPr>
      </w:pPr>
    </w:p>
    <w:p w:rsidR="000423C5" w:rsidRPr="00495458" w:rsidRDefault="000423C5" w:rsidP="006B2479">
      <w:pPr>
        <w:ind w:firstLine="567"/>
        <w:rPr>
          <w:i/>
          <w:iCs/>
          <w:kern w:val="0"/>
          <w:szCs w:val="24"/>
          <w:u w:val="single"/>
          <w:lang w:eastAsia="en-GB"/>
        </w:rPr>
      </w:pPr>
      <w:r w:rsidRPr="00495458">
        <w:rPr>
          <w:i/>
          <w:iCs/>
          <w:kern w:val="0"/>
          <w:szCs w:val="24"/>
          <w:u w:val="single"/>
          <w:lang w:eastAsia="en-GB"/>
        </w:rPr>
        <w:t>where Corporate, regulated in a recognised jurisdiction</w:t>
      </w:r>
    </w:p>
    <w:p w:rsidR="000423C5" w:rsidRPr="00495458" w:rsidRDefault="00626578" w:rsidP="007560CC">
      <w:pPr>
        <w:numPr>
          <w:ilvl w:val="0"/>
          <w:numId w:val="5"/>
        </w:numPr>
        <w:tabs>
          <w:tab w:val="clear" w:pos="720"/>
          <w:tab w:val="left" w:pos="1134"/>
        </w:tabs>
        <w:ind w:left="1134" w:hanging="501"/>
        <w:rPr>
          <w:iCs/>
          <w:kern w:val="0"/>
          <w:szCs w:val="24"/>
          <w:lang w:eastAsia="en-GB"/>
        </w:rPr>
      </w:pPr>
      <w:r w:rsidRPr="00495458">
        <w:rPr>
          <w:iCs/>
          <w:kern w:val="0"/>
          <w:szCs w:val="24"/>
          <w:lang w:eastAsia="en-GB"/>
        </w:rPr>
        <w:t xml:space="preserve">details </w:t>
      </w:r>
      <w:r w:rsidR="000423C5" w:rsidRPr="00495458">
        <w:rPr>
          <w:iCs/>
          <w:kern w:val="0"/>
          <w:szCs w:val="24"/>
          <w:lang w:eastAsia="en-GB"/>
        </w:rPr>
        <w:t xml:space="preserve">of the regulatory status of the proposed </w:t>
      </w:r>
      <w:r w:rsidR="00F77162">
        <w:rPr>
          <w:iCs/>
          <w:kern w:val="0"/>
          <w:szCs w:val="24"/>
          <w:lang w:eastAsia="en-GB"/>
        </w:rPr>
        <w:t xml:space="preserve">Corporate </w:t>
      </w:r>
      <w:r w:rsidR="00C655A8" w:rsidRPr="00495458">
        <w:rPr>
          <w:iCs/>
          <w:kern w:val="0"/>
          <w:szCs w:val="24"/>
          <w:lang w:eastAsia="en-GB"/>
        </w:rPr>
        <w:t>Founder Shareholder(s)</w:t>
      </w:r>
      <w:r w:rsidR="006902E1" w:rsidRPr="00495458">
        <w:rPr>
          <w:iCs/>
          <w:kern w:val="0"/>
          <w:szCs w:val="24"/>
          <w:lang w:eastAsia="en-GB"/>
        </w:rPr>
        <w:t>;</w:t>
      </w:r>
    </w:p>
    <w:p w:rsidR="003841CD" w:rsidRPr="00495458" w:rsidRDefault="003841CD" w:rsidP="00365D56">
      <w:pPr>
        <w:tabs>
          <w:tab w:val="left" w:pos="1134"/>
        </w:tabs>
        <w:ind w:left="633"/>
        <w:rPr>
          <w:iCs/>
          <w:kern w:val="0"/>
          <w:szCs w:val="24"/>
          <w:lang w:eastAsia="en-GB"/>
        </w:rPr>
      </w:pPr>
    </w:p>
    <w:p w:rsidR="000423C5" w:rsidRPr="00495458" w:rsidRDefault="000423C5" w:rsidP="006B2479">
      <w:pPr>
        <w:ind w:firstLine="567"/>
        <w:rPr>
          <w:i/>
          <w:iCs/>
          <w:kern w:val="0"/>
          <w:szCs w:val="24"/>
          <w:u w:val="single"/>
          <w:lang w:eastAsia="en-GB"/>
        </w:rPr>
      </w:pPr>
      <w:r w:rsidRPr="00495458">
        <w:rPr>
          <w:i/>
          <w:iCs/>
          <w:kern w:val="0"/>
          <w:szCs w:val="24"/>
          <w:u w:val="single"/>
          <w:lang w:eastAsia="en-GB"/>
        </w:rPr>
        <w:t>where Corporate, not regulated in a recognised jurisdiction</w:t>
      </w:r>
    </w:p>
    <w:p w:rsidR="000423C5" w:rsidRPr="00495458" w:rsidRDefault="000423C5" w:rsidP="007560CC">
      <w:pPr>
        <w:numPr>
          <w:ilvl w:val="0"/>
          <w:numId w:val="5"/>
        </w:numPr>
        <w:tabs>
          <w:tab w:val="clear" w:pos="720"/>
          <w:tab w:val="left" w:pos="1134"/>
        </w:tabs>
        <w:ind w:left="1134" w:hanging="501"/>
        <w:rPr>
          <w:iCs/>
          <w:kern w:val="0"/>
          <w:szCs w:val="24"/>
          <w:lang w:eastAsia="en-GB"/>
        </w:rPr>
      </w:pPr>
      <w:r w:rsidRPr="00495458">
        <w:rPr>
          <w:iCs/>
          <w:kern w:val="0"/>
          <w:szCs w:val="24"/>
          <w:lang w:eastAsia="en-GB"/>
        </w:rPr>
        <w:t xml:space="preserve">Personal Questionnaire of the Directors of the proposed </w:t>
      </w:r>
      <w:r w:rsidR="002E2A2A">
        <w:rPr>
          <w:iCs/>
          <w:kern w:val="0"/>
          <w:szCs w:val="24"/>
          <w:lang w:eastAsia="en-GB"/>
        </w:rPr>
        <w:t xml:space="preserve">Corporate </w:t>
      </w:r>
      <w:r w:rsidR="00C655A8" w:rsidRPr="00495458">
        <w:rPr>
          <w:iCs/>
          <w:kern w:val="0"/>
          <w:szCs w:val="24"/>
          <w:lang w:eastAsia="en-GB"/>
        </w:rPr>
        <w:t>Founder Shareholder(s)</w:t>
      </w:r>
      <w:r w:rsidR="003841CD" w:rsidRPr="00495458">
        <w:rPr>
          <w:iCs/>
          <w:kern w:val="0"/>
          <w:szCs w:val="24"/>
          <w:lang w:eastAsia="en-GB"/>
        </w:rPr>
        <w:t>;</w:t>
      </w:r>
    </w:p>
    <w:p w:rsidR="000423C5" w:rsidRPr="00495458" w:rsidRDefault="000423C5" w:rsidP="007560CC">
      <w:pPr>
        <w:numPr>
          <w:ilvl w:val="0"/>
          <w:numId w:val="5"/>
        </w:numPr>
        <w:tabs>
          <w:tab w:val="clear" w:pos="720"/>
          <w:tab w:val="left" w:pos="1134"/>
        </w:tabs>
        <w:ind w:left="1134" w:hanging="501"/>
        <w:rPr>
          <w:iCs/>
          <w:kern w:val="0"/>
          <w:szCs w:val="24"/>
          <w:lang w:eastAsia="en-GB"/>
        </w:rPr>
      </w:pPr>
      <w:r w:rsidRPr="00495458">
        <w:rPr>
          <w:iCs/>
          <w:kern w:val="0"/>
          <w:szCs w:val="24"/>
          <w:lang w:eastAsia="en-GB"/>
        </w:rPr>
        <w:t xml:space="preserve">Personal Questionnaire of the qualifying beneficial owners of the proposed </w:t>
      </w:r>
      <w:r w:rsidR="002E2A2A">
        <w:rPr>
          <w:iCs/>
          <w:kern w:val="0"/>
          <w:szCs w:val="24"/>
          <w:lang w:eastAsia="en-GB"/>
        </w:rPr>
        <w:t xml:space="preserve">Corporate </w:t>
      </w:r>
      <w:r w:rsidR="00C655A8" w:rsidRPr="00495458">
        <w:rPr>
          <w:iCs/>
          <w:kern w:val="0"/>
          <w:szCs w:val="24"/>
          <w:lang w:eastAsia="en-GB"/>
        </w:rPr>
        <w:t>Founder Shareholder(s)</w:t>
      </w:r>
      <w:r w:rsidR="003841CD" w:rsidRPr="00495458">
        <w:rPr>
          <w:iCs/>
          <w:kern w:val="0"/>
          <w:szCs w:val="24"/>
          <w:lang w:eastAsia="en-GB"/>
        </w:rPr>
        <w:t>; and</w:t>
      </w:r>
    </w:p>
    <w:p w:rsidR="000423C5" w:rsidRDefault="00626578" w:rsidP="007560CC">
      <w:pPr>
        <w:numPr>
          <w:ilvl w:val="0"/>
          <w:numId w:val="5"/>
        </w:numPr>
        <w:tabs>
          <w:tab w:val="clear" w:pos="720"/>
          <w:tab w:val="left" w:pos="1134"/>
        </w:tabs>
        <w:ind w:left="1134" w:hanging="501"/>
        <w:rPr>
          <w:iCs/>
          <w:kern w:val="0"/>
          <w:szCs w:val="24"/>
          <w:lang w:eastAsia="en-GB"/>
        </w:rPr>
      </w:pPr>
      <w:r w:rsidRPr="00495458">
        <w:rPr>
          <w:iCs/>
          <w:kern w:val="0"/>
          <w:szCs w:val="24"/>
          <w:lang w:eastAsia="en-GB"/>
        </w:rPr>
        <w:t xml:space="preserve">last </w:t>
      </w:r>
      <w:r w:rsidR="000423C5" w:rsidRPr="00495458">
        <w:rPr>
          <w:iCs/>
          <w:kern w:val="0"/>
          <w:szCs w:val="24"/>
          <w:lang w:eastAsia="en-GB"/>
        </w:rPr>
        <w:t>three years</w:t>
      </w:r>
      <w:r w:rsidR="0004683C">
        <w:rPr>
          <w:iCs/>
          <w:kern w:val="0"/>
          <w:szCs w:val="24"/>
          <w:lang w:eastAsia="en-GB"/>
        </w:rPr>
        <w:t>’</w:t>
      </w:r>
      <w:r w:rsidR="000423C5" w:rsidRPr="00495458">
        <w:rPr>
          <w:iCs/>
          <w:kern w:val="0"/>
          <w:szCs w:val="24"/>
          <w:lang w:eastAsia="en-GB"/>
        </w:rPr>
        <w:t xml:space="preserve"> audited financial statements of the proposed </w:t>
      </w:r>
      <w:r w:rsidR="002E2A2A">
        <w:rPr>
          <w:iCs/>
          <w:kern w:val="0"/>
          <w:szCs w:val="24"/>
          <w:lang w:eastAsia="en-GB"/>
        </w:rPr>
        <w:t xml:space="preserve">Corporate </w:t>
      </w:r>
      <w:r w:rsidR="00C655A8" w:rsidRPr="00495458">
        <w:rPr>
          <w:iCs/>
          <w:kern w:val="0"/>
          <w:szCs w:val="24"/>
          <w:lang w:eastAsia="en-GB"/>
        </w:rPr>
        <w:t>Founder Shareholder(s)</w:t>
      </w:r>
      <w:r w:rsidR="003841CD" w:rsidRPr="00495458">
        <w:rPr>
          <w:iCs/>
          <w:kern w:val="0"/>
          <w:szCs w:val="24"/>
          <w:lang w:eastAsia="en-GB"/>
        </w:rPr>
        <w:t>.</w:t>
      </w:r>
    </w:p>
    <w:p w:rsidR="004F1FAA" w:rsidRPr="00495458" w:rsidRDefault="004F1FAA" w:rsidP="00B71AF9">
      <w:pPr>
        <w:tabs>
          <w:tab w:val="left" w:pos="1134"/>
        </w:tabs>
        <w:ind w:left="1134"/>
        <w:rPr>
          <w:iCs/>
          <w:kern w:val="0"/>
          <w:szCs w:val="24"/>
          <w:lang w:eastAsia="en-GB"/>
        </w:rPr>
      </w:pPr>
    </w:p>
    <w:p w:rsidR="003A6195" w:rsidRDefault="003A6195" w:rsidP="007560CC">
      <w:pPr>
        <w:numPr>
          <w:ilvl w:val="0"/>
          <w:numId w:val="9"/>
        </w:numPr>
        <w:tabs>
          <w:tab w:val="clear" w:pos="1080"/>
        </w:tabs>
        <w:ind w:left="567" w:hanging="567"/>
        <w:rPr>
          <w:kern w:val="0"/>
          <w:szCs w:val="24"/>
          <w:lang w:eastAsia="en-GB"/>
        </w:rPr>
      </w:pPr>
      <w:r>
        <w:rPr>
          <w:kern w:val="0"/>
          <w:szCs w:val="24"/>
          <w:lang w:eastAsia="en-GB"/>
        </w:rPr>
        <w:t xml:space="preserve">Compliance Officer, </w:t>
      </w:r>
      <w:r w:rsidRPr="00C21568">
        <w:rPr>
          <w:kern w:val="0"/>
          <w:szCs w:val="24"/>
          <w:lang w:eastAsia="en-GB"/>
        </w:rPr>
        <w:t>Money Laundering Reporting Officer</w:t>
      </w:r>
      <w:r>
        <w:rPr>
          <w:kern w:val="0"/>
          <w:szCs w:val="24"/>
          <w:lang w:eastAsia="en-GB"/>
        </w:rPr>
        <w:t xml:space="preserve"> - </w:t>
      </w:r>
      <w:r w:rsidRPr="00C21568">
        <w:rPr>
          <w:kern w:val="0"/>
          <w:szCs w:val="24"/>
          <w:lang w:eastAsia="en-GB"/>
        </w:rPr>
        <w:t xml:space="preserve">Personal Questionnaire </w:t>
      </w:r>
      <w:r w:rsidRPr="00713F3C">
        <w:rPr>
          <w:kern w:val="0"/>
          <w:szCs w:val="24"/>
          <w:lang w:eastAsia="en-GB"/>
        </w:rPr>
        <w:t xml:space="preserve">and Competency Form </w:t>
      </w:r>
      <w:r w:rsidRPr="00C21568">
        <w:rPr>
          <w:kern w:val="0"/>
          <w:szCs w:val="24"/>
          <w:lang w:eastAsia="en-GB"/>
        </w:rPr>
        <w:t xml:space="preserve">of the </w:t>
      </w:r>
      <w:r w:rsidRPr="004B38A9">
        <w:rPr>
          <w:kern w:val="0"/>
          <w:szCs w:val="24"/>
          <w:lang w:eastAsia="en-GB"/>
        </w:rPr>
        <w:t>individuals proposed to carry out these function</w:t>
      </w:r>
      <w:r>
        <w:rPr>
          <w:kern w:val="0"/>
          <w:szCs w:val="24"/>
          <w:lang w:eastAsia="en-GB"/>
        </w:rPr>
        <w:t>s.</w:t>
      </w:r>
      <w:r w:rsidRPr="004B38A9">
        <w:rPr>
          <w:kern w:val="0"/>
          <w:szCs w:val="24"/>
          <w:lang w:eastAsia="en-GB"/>
        </w:rPr>
        <w:t xml:space="preserve"> </w:t>
      </w:r>
    </w:p>
    <w:p w:rsidR="004F1FAA" w:rsidRPr="00495458" w:rsidRDefault="004F1FAA" w:rsidP="004F1FAA">
      <w:pPr>
        <w:rPr>
          <w:kern w:val="0"/>
          <w:szCs w:val="24"/>
          <w:lang w:eastAsia="en-GB"/>
        </w:rPr>
      </w:pPr>
    </w:p>
    <w:p w:rsidR="006B2479" w:rsidRDefault="006B2479" w:rsidP="007560CC">
      <w:pPr>
        <w:pStyle w:val="Heading2"/>
        <w:numPr>
          <w:ilvl w:val="2"/>
          <w:numId w:val="6"/>
        </w:numPr>
        <w:ind w:left="709" w:hanging="709"/>
        <w:rPr>
          <w:rFonts w:ascii="Times New Roman" w:hAnsi="Times New Roman"/>
          <w:i/>
          <w:sz w:val="24"/>
          <w:szCs w:val="24"/>
        </w:rPr>
      </w:pPr>
      <w:r>
        <w:rPr>
          <w:rFonts w:ascii="Times New Roman" w:hAnsi="Times New Roman"/>
          <w:i/>
          <w:sz w:val="24"/>
          <w:szCs w:val="24"/>
        </w:rPr>
        <w:t>Limited Partnerships</w:t>
      </w:r>
    </w:p>
    <w:p w:rsidR="006B2479" w:rsidRPr="006B2479" w:rsidRDefault="006B2479" w:rsidP="006B2479"/>
    <w:p w:rsidR="006B2479" w:rsidRDefault="006B2479" w:rsidP="007560CC">
      <w:pPr>
        <w:numPr>
          <w:ilvl w:val="0"/>
          <w:numId w:val="12"/>
        </w:numPr>
        <w:tabs>
          <w:tab w:val="clear" w:pos="1080"/>
          <w:tab w:val="num" w:pos="567"/>
        </w:tabs>
        <w:ind w:left="567" w:hanging="567"/>
      </w:pPr>
      <w:r w:rsidRPr="006B2479">
        <w:t xml:space="preserve">Application Form (Schedule </w:t>
      </w:r>
      <w:r w:rsidR="00F70E6F">
        <w:t>1</w:t>
      </w:r>
      <w:r w:rsidR="00F70E6F" w:rsidRPr="006B2479">
        <w:t xml:space="preserve"> </w:t>
      </w:r>
      <w:r w:rsidRPr="006B2479">
        <w:t>to this Part);</w:t>
      </w:r>
    </w:p>
    <w:p w:rsidR="006B2479" w:rsidRPr="006B2479" w:rsidRDefault="006B2479" w:rsidP="006B2479">
      <w:pPr>
        <w:tabs>
          <w:tab w:val="num" w:pos="567"/>
        </w:tabs>
        <w:ind w:left="567"/>
      </w:pPr>
    </w:p>
    <w:p w:rsidR="006B2479" w:rsidRPr="006B2479" w:rsidRDefault="006B2479" w:rsidP="007560CC">
      <w:pPr>
        <w:numPr>
          <w:ilvl w:val="0"/>
          <w:numId w:val="12"/>
        </w:numPr>
        <w:tabs>
          <w:tab w:val="clear" w:pos="1080"/>
          <w:tab w:val="num" w:pos="567"/>
        </w:tabs>
        <w:ind w:left="567" w:hanging="567"/>
      </w:pPr>
      <w:r w:rsidRPr="006B2479">
        <w:t>Draft version of the Offering Document/ Marketing Document;</w:t>
      </w:r>
    </w:p>
    <w:p w:rsidR="006B2479" w:rsidRDefault="006B2479" w:rsidP="006B2479">
      <w:pPr>
        <w:ind w:left="426"/>
      </w:pPr>
    </w:p>
    <w:p w:rsidR="006B2479" w:rsidRPr="006B2479" w:rsidRDefault="006B2479" w:rsidP="007560CC">
      <w:pPr>
        <w:numPr>
          <w:ilvl w:val="0"/>
          <w:numId w:val="12"/>
        </w:numPr>
        <w:tabs>
          <w:tab w:val="clear" w:pos="1080"/>
          <w:tab w:val="num" w:pos="567"/>
        </w:tabs>
        <w:ind w:left="426" w:hanging="426"/>
      </w:pPr>
      <w:r w:rsidRPr="006B2479">
        <w:t>Draft version of the Deed of Partnership;</w:t>
      </w:r>
    </w:p>
    <w:p w:rsidR="006B2479" w:rsidRDefault="006B2479" w:rsidP="006B2479">
      <w:pPr>
        <w:ind w:left="426"/>
      </w:pPr>
    </w:p>
    <w:p w:rsidR="006B2479" w:rsidRPr="006B2479" w:rsidRDefault="006B2479" w:rsidP="007560CC">
      <w:pPr>
        <w:numPr>
          <w:ilvl w:val="0"/>
          <w:numId w:val="12"/>
        </w:numPr>
        <w:tabs>
          <w:tab w:val="clear" w:pos="1080"/>
          <w:tab w:val="num" w:pos="567"/>
        </w:tabs>
        <w:ind w:left="426" w:hanging="426"/>
      </w:pPr>
      <w:r w:rsidRPr="006B2479">
        <w:t>Resolution of the General Partner(s):</w:t>
      </w:r>
    </w:p>
    <w:p w:rsidR="006B2479" w:rsidRPr="006B2479" w:rsidRDefault="006B2479" w:rsidP="007560CC">
      <w:pPr>
        <w:numPr>
          <w:ilvl w:val="0"/>
          <w:numId w:val="5"/>
        </w:numPr>
        <w:tabs>
          <w:tab w:val="clear" w:pos="720"/>
          <w:tab w:val="num" w:pos="567"/>
          <w:tab w:val="left" w:pos="1134"/>
        </w:tabs>
        <w:ind w:left="1134" w:hanging="501"/>
        <w:rPr>
          <w:iCs/>
        </w:rPr>
      </w:pPr>
      <w:r w:rsidRPr="006B2479">
        <w:rPr>
          <w:iCs/>
        </w:rPr>
        <w:t xml:space="preserve">confirming its/ their intention to apply for a licence in favour of the </w:t>
      </w:r>
      <w:r>
        <w:rPr>
          <w:iCs/>
        </w:rPr>
        <w:t>AIF</w:t>
      </w:r>
      <w:r w:rsidRPr="006B2479">
        <w:rPr>
          <w:iCs/>
        </w:rPr>
        <w:t>;</w:t>
      </w:r>
    </w:p>
    <w:p w:rsidR="006B2479" w:rsidRPr="006B2479" w:rsidRDefault="006B2479" w:rsidP="007560CC">
      <w:pPr>
        <w:numPr>
          <w:ilvl w:val="0"/>
          <w:numId w:val="5"/>
        </w:numPr>
        <w:tabs>
          <w:tab w:val="clear" w:pos="720"/>
          <w:tab w:val="num" w:pos="567"/>
          <w:tab w:val="left" w:pos="1134"/>
        </w:tabs>
        <w:ind w:left="1134" w:hanging="501"/>
        <w:rPr>
          <w:iCs/>
        </w:rPr>
      </w:pPr>
      <w:r w:rsidRPr="006B2479">
        <w:rPr>
          <w:iCs/>
        </w:rPr>
        <w:t>identifying the person(s) responsible for signing the application documents;</w:t>
      </w:r>
    </w:p>
    <w:p w:rsidR="006B2479" w:rsidRPr="006B2479" w:rsidRDefault="006B2479" w:rsidP="007560CC">
      <w:pPr>
        <w:numPr>
          <w:ilvl w:val="0"/>
          <w:numId w:val="5"/>
        </w:numPr>
        <w:tabs>
          <w:tab w:val="clear" w:pos="720"/>
          <w:tab w:val="num" w:pos="567"/>
          <w:tab w:val="left" w:pos="1134"/>
        </w:tabs>
        <w:ind w:left="1134" w:hanging="501"/>
        <w:rPr>
          <w:iCs/>
        </w:rPr>
      </w:pPr>
      <w:r w:rsidRPr="006B2479">
        <w:rPr>
          <w:iCs/>
        </w:rPr>
        <w:t>identifying the person(s) responsible for acting as a point of liaison with the MFSA;</w:t>
      </w:r>
    </w:p>
    <w:p w:rsidR="006B2479" w:rsidRPr="006B2479" w:rsidRDefault="006B2479" w:rsidP="007560CC">
      <w:pPr>
        <w:numPr>
          <w:ilvl w:val="0"/>
          <w:numId w:val="5"/>
        </w:numPr>
        <w:tabs>
          <w:tab w:val="clear" w:pos="720"/>
          <w:tab w:val="num" w:pos="567"/>
          <w:tab w:val="left" w:pos="1134"/>
        </w:tabs>
        <w:ind w:left="1134" w:hanging="501"/>
        <w:rPr>
          <w:iCs/>
        </w:rPr>
      </w:pPr>
      <w:r w:rsidRPr="006B2479">
        <w:rPr>
          <w:iCs/>
        </w:rPr>
        <w:t xml:space="preserve">identifying the person(s) responsible on behalf of the General Partner(s) for the Compliance obligations of the </w:t>
      </w:r>
      <w:r>
        <w:rPr>
          <w:iCs/>
        </w:rPr>
        <w:t>AIF</w:t>
      </w:r>
      <w:r w:rsidRPr="006B2479">
        <w:rPr>
          <w:iCs/>
        </w:rPr>
        <w:t>;</w:t>
      </w:r>
    </w:p>
    <w:p w:rsidR="006B2479" w:rsidRPr="006B2479" w:rsidRDefault="006B2479" w:rsidP="007560CC">
      <w:pPr>
        <w:numPr>
          <w:ilvl w:val="0"/>
          <w:numId w:val="5"/>
        </w:numPr>
        <w:tabs>
          <w:tab w:val="clear" w:pos="720"/>
          <w:tab w:val="num" w:pos="567"/>
          <w:tab w:val="left" w:pos="1134"/>
        </w:tabs>
        <w:ind w:left="1134" w:hanging="501"/>
        <w:rPr>
          <w:iCs/>
        </w:rPr>
      </w:pPr>
      <w:r w:rsidRPr="006B2479">
        <w:rPr>
          <w:iCs/>
        </w:rPr>
        <w:t xml:space="preserve">identifying the person(s) responsible on behalf of the General Partner(s) for the AML obligations of the </w:t>
      </w:r>
      <w:r>
        <w:rPr>
          <w:iCs/>
        </w:rPr>
        <w:t>AIF</w:t>
      </w:r>
      <w:r w:rsidRPr="006B2479">
        <w:rPr>
          <w:iCs/>
        </w:rPr>
        <w:t>; and</w:t>
      </w:r>
    </w:p>
    <w:p w:rsidR="006B2479" w:rsidRDefault="006B2479" w:rsidP="007560CC">
      <w:pPr>
        <w:numPr>
          <w:ilvl w:val="0"/>
          <w:numId w:val="5"/>
        </w:numPr>
        <w:tabs>
          <w:tab w:val="clear" w:pos="720"/>
          <w:tab w:val="num" w:pos="567"/>
          <w:tab w:val="left" w:pos="1134"/>
        </w:tabs>
        <w:ind w:left="1134" w:hanging="501"/>
        <w:rPr>
          <w:iCs/>
        </w:rPr>
      </w:pPr>
      <w:r w:rsidRPr="006B2479">
        <w:rPr>
          <w:iCs/>
        </w:rPr>
        <w:t>approving and assuming responsibility for the contents of the Offering Document</w:t>
      </w:r>
      <w:r w:rsidRPr="006B2479">
        <w:t>/ Marketing Document</w:t>
      </w:r>
      <w:r w:rsidRPr="006B2479">
        <w:rPr>
          <w:iCs/>
        </w:rPr>
        <w:t>.</w:t>
      </w:r>
    </w:p>
    <w:p w:rsidR="006B2479" w:rsidRPr="006B2479" w:rsidRDefault="006B2479" w:rsidP="006B2479">
      <w:pPr>
        <w:tabs>
          <w:tab w:val="left" w:pos="1134"/>
        </w:tabs>
        <w:ind w:left="1134"/>
        <w:rPr>
          <w:iCs/>
        </w:rPr>
      </w:pPr>
    </w:p>
    <w:p w:rsidR="006B2479" w:rsidRDefault="006B2479" w:rsidP="007560CC">
      <w:pPr>
        <w:numPr>
          <w:ilvl w:val="0"/>
          <w:numId w:val="12"/>
        </w:numPr>
        <w:tabs>
          <w:tab w:val="clear" w:pos="1080"/>
          <w:tab w:val="num" w:pos="567"/>
        </w:tabs>
        <w:ind w:left="426" w:hanging="426"/>
      </w:pPr>
      <w:r w:rsidRPr="006B2479">
        <w:t>Application Fee;</w:t>
      </w:r>
    </w:p>
    <w:p w:rsidR="006B2479" w:rsidRPr="006B2479" w:rsidRDefault="006B2479" w:rsidP="006B2479">
      <w:pPr>
        <w:ind w:left="426"/>
      </w:pPr>
    </w:p>
    <w:p w:rsidR="006B2479" w:rsidRPr="006B2479" w:rsidRDefault="006B2479" w:rsidP="007560CC">
      <w:pPr>
        <w:numPr>
          <w:ilvl w:val="0"/>
          <w:numId w:val="12"/>
        </w:numPr>
        <w:tabs>
          <w:tab w:val="clear" w:pos="1080"/>
          <w:tab w:val="num" w:pos="567"/>
        </w:tabs>
        <w:ind w:left="426" w:hanging="426"/>
      </w:pPr>
      <w:r w:rsidRPr="006B2479">
        <w:t xml:space="preserve">General Partner(s) of the </w:t>
      </w:r>
      <w:r w:rsidR="00797468">
        <w:t>AIF</w:t>
      </w:r>
      <w:r w:rsidRPr="006B2479">
        <w:t>:</w:t>
      </w:r>
    </w:p>
    <w:p w:rsidR="006B2479" w:rsidRPr="006B2479" w:rsidRDefault="006B2479" w:rsidP="006B2479">
      <w:pPr>
        <w:ind w:left="426" w:firstLine="141"/>
        <w:rPr>
          <w:i/>
          <w:iCs/>
          <w:u w:val="single"/>
        </w:rPr>
      </w:pPr>
      <w:r w:rsidRPr="006B2479">
        <w:rPr>
          <w:i/>
          <w:iCs/>
          <w:u w:val="single"/>
        </w:rPr>
        <w:t>where Individuals</w:t>
      </w:r>
    </w:p>
    <w:p w:rsidR="006B2479" w:rsidRPr="006B2479" w:rsidRDefault="006B2479" w:rsidP="007560CC">
      <w:pPr>
        <w:numPr>
          <w:ilvl w:val="0"/>
          <w:numId w:val="5"/>
        </w:numPr>
        <w:tabs>
          <w:tab w:val="clear" w:pos="720"/>
          <w:tab w:val="num" w:pos="567"/>
          <w:tab w:val="left" w:pos="1134"/>
        </w:tabs>
        <w:ind w:left="1134" w:hanging="501"/>
        <w:rPr>
          <w:iCs/>
        </w:rPr>
      </w:pPr>
      <w:r w:rsidRPr="006B2479">
        <w:rPr>
          <w:iCs/>
        </w:rPr>
        <w:t>Personal Questionnaire of the proposed General Partner(s);</w:t>
      </w:r>
    </w:p>
    <w:p w:rsidR="006B2479" w:rsidRPr="006B2479" w:rsidRDefault="006B2479" w:rsidP="006B2479">
      <w:pPr>
        <w:ind w:left="426"/>
        <w:rPr>
          <w:iCs/>
        </w:rPr>
      </w:pPr>
    </w:p>
    <w:p w:rsidR="006B2479" w:rsidRPr="006B2479" w:rsidRDefault="006B2479" w:rsidP="006B2479">
      <w:pPr>
        <w:ind w:left="567"/>
        <w:rPr>
          <w:i/>
          <w:iCs/>
          <w:u w:val="single"/>
        </w:rPr>
      </w:pPr>
      <w:r w:rsidRPr="006B2479">
        <w:rPr>
          <w:i/>
          <w:iCs/>
          <w:u w:val="single"/>
        </w:rPr>
        <w:t>where Corporate, regulated in a recognised jurisdiction</w:t>
      </w:r>
    </w:p>
    <w:p w:rsidR="006B2479" w:rsidRPr="006B2479" w:rsidRDefault="006B2479" w:rsidP="007560CC">
      <w:pPr>
        <w:numPr>
          <w:ilvl w:val="0"/>
          <w:numId w:val="5"/>
        </w:numPr>
        <w:tabs>
          <w:tab w:val="clear" w:pos="720"/>
          <w:tab w:val="num" w:pos="567"/>
          <w:tab w:val="left" w:pos="1134"/>
        </w:tabs>
        <w:ind w:left="1134" w:hanging="501"/>
        <w:rPr>
          <w:iCs/>
        </w:rPr>
      </w:pPr>
      <w:r w:rsidRPr="006B2479">
        <w:rPr>
          <w:iCs/>
        </w:rPr>
        <w:t>details of the regulatory status of the proposed Corporate General Partner(s);</w:t>
      </w:r>
    </w:p>
    <w:p w:rsidR="006B2479" w:rsidRPr="006B2479" w:rsidRDefault="006B2479" w:rsidP="007560CC">
      <w:pPr>
        <w:numPr>
          <w:ilvl w:val="0"/>
          <w:numId w:val="5"/>
        </w:numPr>
        <w:tabs>
          <w:tab w:val="clear" w:pos="720"/>
          <w:tab w:val="num" w:pos="567"/>
          <w:tab w:val="left" w:pos="1134"/>
        </w:tabs>
        <w:ind w:left="1134" w:hanging="501"/>
        <w:rPr>
          <w:iCs/>
        </w:rPr>
      </w:pPr>
      <w:r w:rsidRPr="006B2479">
        <w:rPr>
          <w:iCs/>
        </w:rPr>
        <w:t>the name of the individual who will represent the Corporate General Partner(s);</w:t>
      </w:r>
    </w:p>
    <w:p w:rsidR="006B2479" w:rsidRPr="006B2479" w:rsidRDefault="006B2479" w:rsidP="00797468">
      <w:pPr>
        <w:ind w:left="426"/>
        <w:rPr>
          <w:iCs/>
        </w:rPr>
      </w:pPr>
    </w:p>
    <w:p w:rsidR="006B2479" w:rsidRPr="006B2479" w:rsidRDefault="006B2479" w:rsidP="00797468">
      <w:pPr>
        <w:ind w:left="567"/>
        <w:rPr>
          <w:i/>
          <w:iCs/>
          <w:u w:val="single"/>
        </w:rPr>
      </w:pPr>
      <w:r w:rsidRPr="006B2479">
        <w:rPr>
          <w:i/>
          <w:iCs/>
          <w:u w:val="single"/>
        </w:rPr>
        <w:t>where Corporate, not regulated in a recognised jurisdiction</w:t>
      </w:r>
    </w:p>
    <w:p w:rsidR="006B2479" w:rsidRPr="006B2479" w:rsidRDefault="006B2479" w:rsidP="007560CC">
      <w:pPr>
        <w:numPr>
          <w:ilvl w:val="0"/>
          <w:numId w:val="5"/>
        </w:numPr>
        <w:tabs>
          <w:tab w:val="clear" w:pos="720"/>
          <w:tab w:val="num" w:pos="567"/>
          <w:tab w:val="left" w:pos="1134"/>
        </w:tabs>
        <w:ind w:left="1134" w:hanging="501"/>
        <w:rPr>
          <w:iCs/>
        </w:rPr>
      </w:pPr>
      <w:r w:rsidRPr="006B2479">
        <w:rPr>
          <w:iCs/>
        </w:rPr>
        <w:t>Personal Questionnaire of the Directors of the proposed Corporate General Partner(s);</w:t>
      </w:r>
    </w:p>
    <w:p w:rsidR="006B2479" w:rsidRPr="006B2479" w:rsidRDefault="006B2479" w:rsidP="007560CC">
      <w:pPr>
        <w:numPr>
          <w:ilvl w:val="0"/>
          <w:numId w:val="5"/>
        </w:numPr>
        <w:tabs>
          <w:tab w:val="clear" w:pos="720"/>
          <w:tab w:val="num" w:pos="567"/>
          <w:tab w:val="left" w:pos="1134"/>
        </w:tabs>
        <w:ind w:left="1134" w:hanging="501"/>
        <w:rPr>
          <w:iCs/>
        </w:rPr>
      </w:pPr>
      <w:r w:rsidRPr="006B2479">
        <w:rPr>
          <w:iCs/>
        </w:rPr>
        <w:lastRenderedPageBreak/>
        <w:t>Personal Questionnaire of the qualifying beneficial owners of the proposed Corporate General Partner(s);</w:t>
      </w:r>
    </w:p>
    <w:p w:rsidR="006B2479" w:rsidRPr="006B2479" w:rsidRDefault="006B2479" w:rsidP="007560CC">
      <w:pPr>
        <w:numPr>
          <w:ilvl w:val="0"/>
          <w:numId w:val="5"/>
        </w:numPr>
        <w:tabs>
          <w:tab w:val="clear" w:pos="720"/>
          <w:tab w:val="num" w:pos="567"/>
          <w:tab w:val="left" w:pos="1134"/>
        </w:tabs>
        <w:ind w:left="1134" w:hanging="501"/>
        <w:rPr>
          <w:iCs/>
        </w:rPr>
      </w:pPr>
      <w:r w:rsidRPr="006B2479">
        <w:rPr>
          <w:iCs/>
        </w:rPr>
        <w:t>the name of the individual who will represent the Corporate General Partner(s); and</w:t>
      </w:r>
    </w:p>
    <w:p w:rsidR="006B2479" w:rsidRDefault="00D22B3B" w:rsidP="007560CC">
      <w:pPr>
        <w:numPr>
          <w:ilvl w:val="0"/>
          <w:numId w:val="5"/>
        </w:numPr>
        <w:tabs>
          <w:tab w:val="clear" w:pos="720"/>
          <w:tab w:val="num" w:pos="567"/>
          <w:tab w:val="left" w:pos="1134"/>
        </w:tabs>
        <w:ind w:left="1134" w:hanging="501"/>
        <w:rPr>
          <w:iCs/>
        </w:rPr>
      </w:pPr>
      <w:r>
        <w:rPr>
          <w:iCs/>
        </w:rPr>
        <w:t>l</w:t>
      </w:r>
      <w:r w:rsidRPr="006B2479">
        <w:rPr>
          <w:iCs/>
        </w:rPr>
        <w:t xml:space="preserve">ast </w:t>
      </w:r>
      <w:r w:rsidR="006B2479" w:rsidRPr="006B2479">
        <w:rPr>
          <w:iCs/>
        </w:rPr>
        <w:t>three years</w:t>
      </w:r>
      <w:r>
        <w:rPr>
          <w:iCs/>
        </w:rPr>
        <w:t>’</w:t>
      </w:r>
      <w:r w:rsidR="006B2479" w:rsidRPr="006B2479">
        <w:rPr>
          <w:iCs/>
        </w:rPr>
        <w:t xml:space="preserve"> audited financial statements of the proposed Corporate General Partner(s).</w:t>
      </w:r>
    </w:p>
    <w:p w:rsidR="003C4AEC" w:rsidRDefault="003C4AEC" w:rsidP="00F70E6F">
      <w:pPr>
        <w:ind w:left="360"/>
        <w:rPr>
          <w:kern w:val="0"/>
          <w:szCs w:val="24"/>
          <w:lang w:eastAsia="en-GB"/>
        </w:rPr>
      </w:pPr>
    </w:p>
    <w:p w:rsidR="003A6195" w:rsidRDefault="003A6195" w:rsidP="007560CC">
      <w:pPr>
        <w:numPr>
          <w:ilvl w:val="0"/>
          <w:numId w:val="12"/>
        </w:numPr>
        <w:tabs>
          <w:tab w:val="clear" w:pos="1080"/>
          <w:tab w:val="num" w:pos="567"/>
        </w:tabs>
        <w:ind w:left="426" w:hanging="426"/>
        <w:rPr>
          <w:kern w:val="0"/>
          <w:szCs w:val="24"/>
          <w:lang w:eastAsia="en-GB"/>
        </w:rPr>
      </w:pPr>
      <w:r w:rsidRPr="00E64A20">
        <w:t>Compliance</w:t>
      </w:r>
      <w:r>
        <w:rPr>
          <w:kern w:val="0"/>
          <w:szCs w:val="24"/>
          <w:lang w:eastAsia="en-GB"/>
        </w:rPr>
        <w:t xml:space="preserve"> Officer, </w:t>
      </w:r>
      <w:r w:rsidRPr="00C21568">
        <w:rPr>
          <w:kern w:val="0"/>
          <w:szCs w:val="24"/>
          <w:lang w:eastAsia="en-GB"/>
        </w:rPr>
        <w:t>Money Laundering Reporting Officer</w:t>
      </w:r>
      <w:r>
        <w:rPr>
          <w:kern w:val="0"/>
          <w:szCs w:val="24"/>
          <w:lang w:eastAsia="en-GB"/>
        </w:rPr>
        <w:t xml:space="preserve"> - </w:t>
      </w:r>
      <w:r w:rsidRPr="00C21568">
        <w:rPr>
          <w:kern w:val="0"/>
          <w:szCs w:val="24"/>
          <w:lang w:eastAsia="en-GB"/>
        </w:rPr>
        <w:t xml:space="preserve">Personal Questionnaire </w:t>
      </w:r>
      <w:r w:rsidRPr="00713F3C">
        <w:rPr>
          <w:kern w:val="0"/>
          <w:szCs w:val="24"/>
          <w:lang w:eastAsia="en-GB"/>
        </w:rPr>
        <w:t xml:space="preserve">and Competency Form </w:t>
      </w:r>
      <w:r w:rsidRPr="00C21568">
        <w:rPr>
          <w:kern w:val="0"/>
          <w:szCs w:val="24"/>
          <w:lang w:eastAsia="en-GB"/>
        </w:rPr>
        <w:t xml:space="preserve">of the </w:t>
      </w:r>
      <w:r w:rsidRPr="004B38A9">
        <w:rPr>
          <w:kern w:val="0"/>
          <w:szCs w:val="24"/>
          <w:lang w:eastAsia="en-GB"/>
        </w:rPr>
        <w:t>individuals proposed to carry out these function</w:t>
      </w:r>
      <w:r>
        <w:rPr>
          <w:kern w:val="0"/>
          <w:szCs w:val="24"/>
          <w:lang w:eastAsia="en-GB"/>
        </w:rPr>
        <w:t>s.</w:t>
      </w:r>
      <w:r w:rsidRPr="004B38A9">
        <w:rPr>
          <w:kern w:val="0"/>
          <w:szCs w:val="24"/>
          <w:lang w:eastAsia="en-GB"/>
        </w:rPr>
        <w:t xml:space="preserve"> </w:t>
      </w:r>
    </w:p>
    <w:p w:rsidR="006B2479" w:rsidRPr="006B2479" w:rsidRDefault="006B2479" w:rsidP="00F70E6F">
      <w:pPr>
        <w:rPr>
          <w:bCs/>
          <w:iCs/>
        </w:rPr>
      </w:pPr>
    </w:p>
    <w:p w:rsidR="00797468" w:rsidRPr="00797468" w:rsidRDefault="00797468" w:rsidP="007560CC">
      <w:pPr>
        <w:pStyle w:val="Heading2"/>
        <w:numPr>
          <w:ilvl w:val="2"/>
          <w:numId w:val="6"/>
        </w:numPr>
        <w:ind w:left="709" w:hanging="709"/>
        <w:rPr>
          <w:rFonts w:ascii="Times New Roman" w:hAnsi="Times New Roman"/>
          <w:i/>
          <w:sz w:val="24"/>
          <w:szCs w:val="24"/>
        </w:rPr>
      </w:pPr>
      <w:r w:rsidRPr="00797468">
        <w:rPr>
          <w:rFonts w:ascii="Times New Roman" w:hAnsi="Times New Roman"/>
          <w:i/>
          <w:sz w:val="24"/>
          <w:szCs w:val="24"/>
        </w:rPr>
        <w:t>Unit Trust/ Common Contractual Fund</w:t>
      </w:r>
    </w:p>
    <w:p w:rsidR="00797468" w:rsidRPr="00495458" w:rsidRDefault="00797468" w:rsidP="00797468">
      <w:pPr>
        <w:rPr>
          <w:bCs/>
          <w:i/>
          <w:iCs/>
          <w:kern w:val="0"/>
          <w:szCs w:val="24"/>
          <w:u w:val="single"/>
          <w:lang w:eastAsia="en-GB"/>
        </w:rPr>
      </w:pPr>
    </w:p>
    <w:p w:rsidR="00797468" w:rsidRDefault="00797468" w:rsidP="007560CC">
      <w:pPr>
        <w:numPr>
          <w:ilvl w:val="0"/>
          <w:numId w:val="14"/>
        </w:numPr>
        <w:tabs>
          <w:tab w:val="clear" w:pos="1080"/>
          <w:tab w:val="num" w:pos="567"/>
        </w:tabs>
        <w:ind w:left="567" w:hanging="567"/>
        <w:rPr>
          <w:kern w:val="0"/>
          <w:szCs w:val="24"/>
          <w:lang w:eastAsia="en-GB"/>
        </w:rPr>
      </w:pPr>
      <w:r w:rsidRPr="00495458">
        <w:rPr>
          <w:kern w:val="0"/>
          <w:szCs w:val="24"/>
          <w:lang w:eastAsia="en-GB"/>
        </w:rPr>
        <w:t>Application Form</w:t>
      </w:r>
      <w:r>
        <w:rPr>
          <w:kern w:val="0"/>
          <w:szCs w:val="24"/>
          <w:lang w:eastAsia="en-GB"/>
        </w:rPr>
        <w:t xml:space="preserve"> (Schedule </w:t>
      </w:r>
      <w:r w:rsidR="00F26B1A">
        <w:rPr>
          <w:kern w:val="0"/>
          <w:szCs w:val="24"/>
          <w:lang w:eastAsia="en-GB"/>
        </w:rPr>
        <w:t xml:space="preserve">1 </w:t>
      </w:r>
      <w:r>
        <w:rPr>
          <w:kern w:val="0"/>
          <w:szCs w:val="24"/>
          <w:lang w:eastAsia="en-GB"/>
        </w:rPr>
        <w:t>to this Part)</w:t>
      </w:r>
      <w:r w:rsidRPr="00495458">
        <w:rPr>
          <w:kern w:val="0"/>
          <w:szCs w:val="24"/>
          <w:lang w:eastAsia="en-GB"/>
        </w:rPr>
        <w:t>;</w:t>
      </w:r>
    </w:p>
    <w:p w:rsidR="00797468" w:rsidRPr="00495458" w:rsidRDefault="00797468" w:rsidP="00797468">
      <w:pPr>
        <w:ind w:left="567"/>
        <w:rPr>
          <w:kern w:val="0"/>
          <w:szCs w:val="24"/>
          <w:lang w:eastAsia="en-GB"/>
        </w:rPr>
      </w:pPr>
    </w:p>
    <w:p w:rsidR="00797468" w:rsidRDefault="00797468" w:rsidP="007560CC">
      <w:pPr>
        <w:numPr>
          <w:ilvl w:val="0"/>
          <w:numId w:val="14"/>
        </w:numPr>
        <w:tabs>
          <w:tab w:val="clear" w:pos="1080"/>
          <w:tab w:val="num" w:pos="567"/>
        </w:tabs>
        <w:ind w:left="567" w:hanging="567"/>
        <w:rPr>
          <w:kern w:val="0"/>
          <w:szCs w:val="24"/>
          <w:lang w:eastAsia="en-GB"/>
        </w:rPr>
      </w:pPr>
      <w:r w:rsidRPr="00495458">
        <w:rPr>
          <w:kern w:val="0"/>
          <w:szCs w:val="24"/>
          <w:lang w:eastAsia="en-GB"/>
        </w:rPr>
        <w:t>Draft version of the Offering Document</w:t>
      </w:r>
      <w:r>
        <w:rPr>
          <w:kern w:val="0"/>
          <w:szCs w:val="24"/>
          <w:lang w:eastAsia="en-GB"/>
        </w:rPr>
        <w:t>/ Marketing Document</w:t>
      </w:r>
      <w:r w:rsidRPr="00495458">
        <w:rPr>
          <w:kern w:val="0"/>
          <w:szCs w:val="24"/>
          <w:lang w:eastAsia="en-GB"/>
        </w:rPr>
        <w:t>;</w:t>
      </w:r>
    </w:p>
    <w:p w:rsidR="00797468" w:rsidRPr="00797468" w:rsidRDefault="00797468" w:rsidP="00797468">
      <w:pPr>
        <w:ind w:left="567"/>
        <w:rPr>
          <w:kern w:val="0"/>
          <w:szCs w:val="24"/>
          <w:lang w:eastAsia="en-GB"/>
        </w:rPr>
      </w:pPr>
    </w:p>
    <w:p w:rsidR="00797468" w:rsidRDefault="00797468" w:rsidP="007560CC">
      <w:pPr>
        <w:numPr>
          <w:ilvl w:val="0"/>
          <w:numId w:val="14"/>
        </w:numPr>
        <w:tabs>
          <w:tab w:val="clear" w:pos="1080"/>
          <w:tab w:val="num" w:pos="567"/>
        </w:tabs>
        <w:ind w:left="567" w:hanging="567"/>
        <w:rPr>
          <w:kern w:val="0"/>
          <w:szCs w:val="24"/>
          <w:lang w:eastAsia="en-GB"/>
        </w:rPr>
      </w:pPr>
      <w:r w:rsidRPr="00495458">
        <w:rPr>
          <w:kern w:val="0"/>
          <w:szCs w:val="24"/>
          <w:lang w:eastAsia="en-GB"/>
        </w:rPr>
        <w:t>Draft version of the Trust Deed</w:t>
      </w:r>
      <w:r>
        <w:rPr>
          <w:kern w:val="0"/>
          <w:szCs w:val="24"/>
          <w:lang w:eastAsia="en-GB"/>
        </w:rPr>
        <w:t>/ Fund Rules</w:t>
      </w:r>
      <w:r w:rsidRPr="00495458">
        <w:rPr>
          <w:kern w:val="0"/>
          <w:szCs w:val="24"/>
          <w:lang w:eastAsia="en-GB"/>
        </w:rPr>
        <w:t>;</w:t>
      </w:r>
    </w:p>
    <w:p w:rsidR="00797468" w:rsidRPr="00495458" w:rsidRDefault="00797468" w:rsidP="00797468">
      <w:pPr>
        <w:ind w:left="567"/>
        <w:rPr>
          <w:kern w:val="0"/>
          <w:szCs w:val="24"/>
          <w:lang w:eastAsia="en-GB"/>
        </w:rPr>
      </w:pPr>
    </w:p>
    <w:p w:rsidR="00797468" w:rsidRPr="00495458" w:rsidRDefault="00797468" w:rsidP="007560CC">
      <w:pPr>
        <w:numPr>
          <w:ilvl w:val="0"/>
          <w:numId w:val="14"/>
        </w:numPr>
        <w:tabs>
          <w:tab w:val="clear" w:pos="1080"/>
          <w:tab w:val="num" w:pos="567"/>
        </w:tabs>
        <w:ind w:left="567" w:hanging="567"/>
        <w:rPr>
          <w:kern w:val="0"/>
          <w:szCs w:val="24"/>
          <w:lang w:eastAsia="en-GB"/>
        </w:rPr>
      </w:pPr>
      <w:r w:rsidRPr="00495458">
        <w:rPr>
          <w:kern w:val="0"/>
          <w:szCs w:val="24"/>
          <w:lang w:eastAsia="en-GB"/>
        </w:rPr>
        <w:t xml:space="preserve">A resolution of the proposed </w:t>
      </w:r>
      <w:r w:rsidR="002377FC">
        <w:rPr>
          <w:kern w:val="0"/>
          <w:szCs w:val="24"/>
          <w:lang w:eastAsia="en-GB"/>
        </w:rPr>
        <w:t>AIFM</w:t>
      </w:r>
      <w:r w:rsidRPr="00495458">
        <w:rPr>
          <w:kern w:val="0"/>
          <w:szCs w:val="24"/>
          <w:lang w:eastAsia="en-GB"/>
        </w:rPr>
        <w:t>:</w:t>
      </w:r>
    </w:p>
    <w:p w:rsidR="00797468" w:rsidRPr="00495458" w:rsidRDefault="00797468" w:rsidP="007560CC">
      <w:pPr>
        <w:numPr>
          <w:ilvl w:val="0"/>
          <w:numId w:val="5"/>
        </w:numPr>
        <w:tabs>
          <w:tab w:val="clear" w:pos="720"/>
          <w:tab w:val="left" w:pos="1134"/>
        </w:tabs>
        <w:ind w:left="1134" w:hanging="501"/>
        <w:rPr>
          <w:iCs/>
          <w:kern w:val="0"/>
          <w:szCs w:val="24"/>
          <w:lang w:eastAsia="en-GB"/>
        </w:rPr>
      </w:pPr>
      <w:r w:rsidRPr="00495458">
        <w:rPr>
          <w:iCs/>
          <w:kern w:val="0"/>
          <w:szCs w:val="24"/>
          <w:lang w:eastAsia="en-GB"/>
        </w:rPr>
        <w:t xml:space="preserve">confirming the </w:t>
      </w:r>
      <w:r w:rsidR="00147FD1">
        <w:rPr>
          <w:iCs/>
          <w:kern w:val="0"/>
          <w:szCs w:val="24"/>
          <w:lang w:eastAsia="en-GB"/>
        </w:rPr>
        <w:t>AIFM’s</w:t>
      </w:r>
      <w:r w:rsidRPr="00495458">
        <w:rPr>
          <w:iCs/>
          <w:kern w:val="0"/>
          <w:szCs w:val="24"/>
          <w:lang w:eastAsia="en-GB"/>
        </w:rPr>
        <w:t xml:space="preserve"> intention to apply for a licence in favour of the </w:t>
      </w:r>
      <w:r>
        <w:rPr>
          <w:iCs/>
          <w:kern w:val="0"/>
          <w:szCs w:val="24"/>
          <w:lang w:eastAsia="en-GB"/>
        </w:rPr>
        <w:t>AIF</w:t>
      </w:r>
      <w:r w:rsidRPr="00495458">
        <w:rPr>
          <w:iCs/>
          <w:kern w:val="0"/>
          <w:szCs w:val="24"/>
          <w:lang w:eastAsia="en-GB"/>
        </w:rPr>
        <w:t>;</w:t>
      </w:r>
    </w:p>
    <w:p w:rsidR="00797468" w:rsidRPr="00495458" w:rsidRDefault="00797468" w:rsidP="007560CC">
      <w:pPr>
        <w:numPr>
          <w:ilvl w:val="0"/>
          <w:numId w:val="5"/>
        </w:numPr>
        <w:tabs>
          <w:tab w:val="clear" w:pos="720"/>
          <w:tab w:val="left" w:pos="1134"/>
        </w:tabs>
        <w:ind w:left="1134" w:hanging="501"/>
        <w:rPr>
          <w:iCs/>
          <w:kern w:val="0"/>
          <w:szCs w:val="24"/>
          <w:lang w:eastAsia="en-GB"/>
        </w:rPr>
      </w:pPr>
      <w:r w:rsidRPr="00495458">
        <w:rPr>
          <w:iCs/>
          <w:kern w:val="0"/>
          <w:szCs w:val="24"/>
          <w:lang w:eastAsia="en-GB"/>
        </w:rPr>
        <w:t>identifying the person(s) responsible for signing the application documents;</w:t>
      </w:r>
    </w:p>
    <w:p w:rsidR="00797468" w:rsidRPr="00495458" w:rsidRDefault="00797468" w:rsidP="007560CC">
      <w:pPr>
        <w:numPr>
          <w:ilvl w:val="0"/>
          <w:numId w:val="5"/>
        </w:numPr>
        <w:tabs>
          <w:tab w:val="clear" w:pos="720"/>
          <w:tab w:val="left" w:pos="1134"/>
        </w:tabs>
        <w:ind w:left="1134" w:hanging="501"/>
        <w:rPr>
          <w:iCs/>
          <w:kern w:val="0"/>
          <w:szCs w:val="24"/>
          <w:lang w:eastAsia="en-GB"/>
        </w:rPr>
      </w:pPr>
      <w:r w:rsidRPr="00495458">
        <w:rPr>
          <w:iCs/>
          <w:kern w:val="0"/>
          <w:szCs w:val="24"/>
          <w:lang w:eastAsia="en-GB"/>
        </w:rPr>
        <w:t>identifying the person(s) responsible for acting as a point of liaison with the MFSA;</w:t>
      </w:r>
    </w:p>
    <w:p w:rsidR="00797468" w:rsidRPr="00495458" w:rsidRDefault="00797468" w:rsidP="007560CC">
      <w:pPr>
        <w:numPr>
          <w:ilvl w:val="0"/>
          <w:numId w:val="5"/>
        </w:numPr>
        <w:tabs>
          <w:tab w:val="clear" w:pos="720"/>
          <w:tab w:val="left" w:pos="1134"/>
        </w:tabs>
        <w:ind w:left="1134" w:hanging="501"/>
        <w:rPr>
          <w:iCs/>
          <w:kern w:val="0"/>
          <w:szCs w:val="24"/>
          <w:lang w:eastAsia="en-GB"/>
        </w:rPr>
      </w:pPr>
      <w:r w:rsidRPr="00495458">
        <w:rPr>
          <w:iCs/>
          <w:kern w:val="0"/>
          <w:szCs w:val="24"/>
          <w:lang w:eastAsia="en-GB"/>
        </w:rPr>
        <w:t xml:space="preserve">identifying the person(s) responsible </w:t>
      </w:r>
      <w:r>
        <w:rPr>
          <w:iCs/>
          <w:kern w:val="0"/>
          <w:szCs w:val="24"/>
          <w:lang w:eastAsia="en-GB"/>
        </w:rPr>
        <w:t xml:space="preserve">on behalf of </w:t>
      </w:r>
      <w:r w:rsidRPr="00495458">
        <w:rPr>
          <w:iCs/>
          <w:kern w:val="0"/>
          <w:szCs w:val="24"/>
          <w:lang w:eastAsia="en-GB"/>
        </w:rPr>
        <w:t xml:space="preserve">the </w:t>
      </w:r>
      <w:r>
        <w:rPr>
          <w:iCs/>
          <w:kern w:val="0"/>
          <w:szCs w:val="24"/>
          <w:lang w:eastAsia="en-GB"/>
        </w:rPr>
        <w:t>AIFM</w:t>
      </w:r>
      <w:r w:rsidRPr="00495458">
        <w:rPr>
          <w:iCs/>
          <w:kern w:val="0"/>
          <w:szCs w:val="24"/>
          <w:lang w:eastAsia="en-GB"/>
        </w:rPr>
        <w:t xml:space="preserve"> for the Compliance obligations of the </w:t>
      </w:r>
      <w:r w:rsidR="002377FC">
        <w:rPr>
          <w:iCs/>
          <w:kern w:val="0"/>
          <w:szCs w:val="24"/>
          <w:lang w:eastAsia="en-GB"/>
        </w:rPr>
        <w:t>AIF</w:t>
      </w:r>
      <w:r w:rsidRPr="00495458">
        <w:rPr>
          <w:iCs/>
          <w:kern w:val="0"/>
          <w:szCs w:val="24"/>
          <w:lang w:eastAsia="en-GB"/>
        </w:rPr>
        <w:t>;</w:t>
      </w:r>
    </w:p>
    <w:p w:rsidR="00797468" w:rsidRPr="00495458" w:rsidRDefault="00797468" w:rsidP="007560CC">
      <w:pPr>
        <w:numPr>
          <w:ilvl w:val="0"/>
          <w:numId w:val="5"/>
        </w:numPr>
        <w:tabs>
          <w:tab w:val="clear" w:pos="720"/>
          <w:tab w:val="left" w:pos="1134"/>
        </w:tabs>
        <w:ind w:left="1134" w:hanging="501"/>
        <w:rPr>
          <w:iCs/>
          <w:kern w:val="0"/>
          <w:szCs w:val="24"/>
          <w:lang w:eastAsia="en-GB"/>
        </w:rPr>
      </w:pPr>
      <w:r w:rsidRPr="00495458">
        <w:rPr>
          <w:iCs/>
          <w:kern w:val="0"/>
          <w:szCs w:val="24"/>
          <w:lang w:eastAsia="en-GB"/>
        </w:rPr>
        <w:t xml:space="preserve">identifying the person(s) responsible </w:t>
      </w:r>
      <w:r>
        <w:rPr>
          <w:iCs/>
          <w:kern w:val="0"/>
          <w:szCs w:val="24"/>
          <w:lang w:eastAsia="en-GB"/>
        </w:rPr>
        <w:t xml:space="preserve">on behalf of </w:t>
      </w:r>
      <w:r w:rsidRPr="00495458">
        <w:rPr>
          <w:iCs/>
          <w:kern w:val="0"/>
          <w:szCs w:val="24"/>
          <w:lang w:eastAsia="en-GB"/>
        </w:rPr>
        <w:t xml:space="preserve">the </w:t>
      </w:r>
      <w:r>
        <w:rPr>
          <w:iCs/>
          <w:kern w:val="0"/>
          <w:szCs w:val="24"/>
          <w:lang w:eastAsia="en-GB"/>
        </w:rPr>
        <w:t>AIFM</w:t>
      </w:r>
      <w:r w:rsidRPr="00495458">
        <w:rPr>
          <w:iCs/>
          <w:kern w:val="0"/>
          <w:szCs w:val="24"/>
          <w:lang w:eastAsia="en-GB"/>
        </w:rPr>
        <w:t xml:space="preserve"> for the AML obligations of the </w:t>
      </w:r>
      <w:r w:rsidR="002377FC">
        <w:rPr>
          <w:iCs/>
          <w:kern w:val="0"/>
          <w:szCs w:val="24"/>
          <w:lang w:eastAsia="en-GB"/>
        </w:rPr>
        <w:t>AIF</w:t>
      </w:r>
      <w:r w:rsidRPr="00495458">
        <w:rPr>
          <w:iCs/>
          <w:kern w:val="0"/>
          <w:szCs w:val="24"/>
          <w:lang w:eastAsia="en-GB"/>
        </w:rPr>
        <w:t>; and</w:t>
      </w:r>
    </w:p>
    <w:p w:rsidR="00797468" w:rsidRDefault="00797468" w:rsidP="007560CC">
      <w:pPr>
        <w:numPr>
          <w:ilvl w:val="0"/>
          <w:numId w:val="5"/>
        </w:numPr>
        <w:tabs>
          <w:tab w:val="clear" w:pos="720"/>
          <w:tab w:val="left" w:pos="1134"/>
        </w:tabs>
        <w:ind w:left="1134" w:hanging="501"/>
        <w:rPr>
          <w:iCs/>
          <w:kern w:val="0"/>
          <w:szCs w:val="24"/>
          <w:lang w:eastAsia="en-GB"/>
        </w:rPr>
      </w:pPr>
      <w:r w:rsidRPr="00495458">
        <w:rPr>
          <w:iCs/>
          <w:kern w:val="0"/>
          <w:szCs w:val="24"/>
          <w:lang w:eastAsia="en-GB"/>
        </w:rPr>
        <w:t>approving and assuming responsibility for the contents of the Offering Document;</w:t>
      </w:r>
    </w:p>
    <w:p w:rsidR="00797468" w:rsidRPr="00495458" w:rsidRDefault="00797468" w:rsidP="00797468">
      <w:pPr>
        <w:tabs>
          <w:tab w:val="left" w:pos="1134"/>
        </w:tabs>
        <w:ind w:left="1134"/>
        <w:rPr>
          <w:iCs/>
          <w:kern w:val="0"/>
          <w:szCs w:val="24"/>
          <w:lang w:eastAsia="en-GB"/>
        </w:rPr>
      </w:pPr>
    </w:p>
    <w:p w:rsidR="00797468" w:rsidRDefault="00797468" w:rsidP="007560CC">
      <w:pPr>
        <w:numPr>
          <w:ilvl w:val="0"/>
          <w:numId w:val="14"/>
        </w:numPr>
        <w:tabs>
          <w:tab w:val="clear" w:pos="1080"/>
          <w:tab w:val="num" w:pos="567"/>
        </w:tabs>
        <w:ind w:left="567" w:hanging="567"/>
        <w:rPr>
          <w:kern w:val="0"/>
          <w:szCs w:val="24"/>
          <w:lang w:eastAsia="en-GB"/>
        </w:rPr>
      </w:pPr>
      <w:r w:rsidRPr="00495458">
        <w:rPr>
          <w:kern w:val="0"/>
          <w:szCs w:val="24"/>
          <w:lang w:eastAsia="en-GB"/>
        </w:rPr>
        <w:t>Application Fee;</w:t>
      </w:r>
    </w:p>
    <w:p w:rsidR="00797468" w:rsidRPr="00495458" w:rsidRDefault="00797468" w:rsidP="00797468">
      <w:pPr>
        <w:ind w:left="567"/>
        <w:rPr>
          <w:kern w:val="0"/>
          <w:szCs w:val="24"/>
          <w:lang w:eastAsia="en-GB"/>
        </w:rPr>
      </w:pPr>
    </w:p>
    <w:p w:rsidR="00797468" w:rsidRDefault="00797468" w:rsidP="007560CC">
      <w:pPr>
        <w:numPr>
          <w:ilvl w:val="0"/>
          <w:numId w:val="14"/>
        </w:numPr>
        <w:tabs>
          <w:tab w:val="clear" w:pos="1080"/>
          <w:tab w:val="num" w:pos="567"/>
        </w:tabs>
        <w:ind w:left="567" w:hanging="567"/>
        <w:rPr>
          <w:kern w:val="0"/>
          <w:szCs w:val="24"/>
          <w:lang w:eastAsia="en-GB"/>
        </w:rPr>
      </w:pPr>
      <w:r w:rsidRPr="00495458">
        <w:rPr>
          <w:kern w:val="0"/>
          <w:szCs w:val="24"/>
          <w:lang w:eastAsia="en-GB"/>
        </w:rPr>
        <w:t>Details of the regulatory status of the proposed Trustee</w:t>
      </w:r>
      <w:r>
        <w:rPr>
          <w:kern w:val="0"/>
          <w:szCs w:val="24"/>
          <w:lang w:eastAsia="en-GB"/>
        </w:rPr>
        <w:t>.</w:t>
      </w:r>
    </w:p>
    <w:p w:rsidR="00695D8B" w:rsidRDefault="00695D8B" w:rsidP="00695D8B">
      <w:pPr>
        <w:ind w:left="567"/>
        <w:rPr>
          <w:kern w:val="0"/>
          <w:szCs w:val="24"/>
          <w:lang w:eastAsia="en-GB"/>
        </w:rPr>
      </w:pPr>
    </w:p>
    <w:p w:rsidR="003A6195" w:rsidRDefault="003A6195" w:rsidP="007560CC">
      <w:pPr>
        <w:numPr>
          <w:ilvl w:val="0"/>
          <w:numId w:val="14"/>
        </w:numPr>
        <w:tabs>
          <w:tab w:val="clear" w:pos="1080"/>
          <w:tab w:val="num" w:pos="567"/>
        </w:tabs>
        <w:ind w:left="567" w:hanging="567"/>
        <w:rPr>
          <w:kern w:val="0"/>
          <w:szCs w:val="24"/>
          <w:lang w:eastAsia="en-GB"/>
        </w:rPr>
      </w:pPr>
      <w:r>
        <w:rPr>
          <w:kern w:val="0"/>
          <w:szCs w:val="24"/>
          <w:lang w:eastAsia="en-GB"/>
        </w:rPr>
        <w:t xml:space="preserve">Compliance Officer, </w:t>
      </w:r>
      <w:r w:rsidRPr="00C21568">
        <w:rPr>
          <w:kern w:val="0"/>
          <w:szCs w:val="24"/>
          <w:lang w:eastAsia="en-GB"/>
        </w:rPr>
        <w:t>Money Laundering Reporting Officer</w:t>
      </w:r>
      <w:r>
        <w:rPr>
          <w:kern w:val="0"/>
          <w:szCs w:val="24"/>
          <w:lang w:eastAsia="en-GB"/>
        </w:rPr>
        <w:t xml:space="preserve"> - </w:t>
      </w:r>
      <w:r w:rsidRPr="00C21568">
        <w:rPr>
          <w:kern w:val="0"/>
          <w:szCs w:val="24"/>
          <w:lang w:eastAsia="en-GB"/>
        </w:rPr>
        <w:t xml:space="preserve">Personal Questionnaire </w:t>
      </w:r>
      <w:r w:rsidRPr="00713F3C">
        <w:rPr>
          <w:kern w:val="0"/>
          <w:szCs w:val="24"/>
          <w:lang w:eastAsia="en-GB"/>
        </w:rPr>
        <w:t xml:space="preserve">and Competency Form </w:t>
      </w:r>
      <w:r w:rsidRPr="00C21568">
        <w:rPr>
          <w:kern w:val="0"/>
          <w:szCs w:val="24"/>
          <w:lang w:eastAsia="en-GB"/>
        </w:rPr>
        <w:t xml:space="preserve">of the </w:t>
      </w:r>
      <w:r w:rsidRPr="004B38A9">
        <w:rPr>
          <w:kern w:val="0"/>
          <w:szCs w:val="24"/>
          <w:lang w:eastAsia="en-GB"/>
        </w:rPr>
        <w:t>individuals proposed to carry out these function</w:t>
      </w:r>
      <w:r>
        <w:rPr>
          <w:kern w:val="0"/>
          <w:szCs w:val="24"/>
          <w:lang w:eastAsia="en-GB"/>
        </w:rPr>
        <w:t>s.</w:t>
      </w:r>
      <w:r w:rsidRPr="004B38A9">
        <w:rPr>
          <w:kern w:val="0"/>
          <w:szCs w:val="24"/>
          <w:lang w:eastAsia="en-GB"/>
        </w:rPr>
        <w:t xml:space="preserve"> </w:t>
      </w:r>
    </w:p>
    <w:p w:rsidR="00797468" w:rsidRPr="00495458" w:rsidRDefault="00797468" w:rsidP="00797468">
      <w:pPr>
        <w:rPr>
          <w:kern w:val="0"/>
          <w:szCs w:val="24"/>
          <w:lang w:eastAsia="en-GB"/>
        </w:rPr>
      </w:pPr>
    </w:p>
    <w:p w:rsidR="00F80A4C" w:rsidRPr="002357A8" w:rsidRDefault="00F80A4C" w:rsidP="007560CC">
      <w:pPr>
        <w:pStyle w:val="Heading2"/>
        <w:numPr>
          <w:ilvl w:val="2"/>
          <w:numId w:val="6"/>
        </w:numPr>
        <w:ind w:left="709" w:hanging="709"/>
        <w:rPr>
          <w:rFonts w:ascii="Times New Roman" w:hAnsi="Times New Roman"/>
          <w:i/>
          <w:sz w:val="24"/>
          <w:szCs w:val="24"/>
        </w:rPr>
      </w:pPr>
      <w:r w:rsidRPr="002357A8">
        <w:rPr>
          <w:rFonts w:ascii="Times New Roman" w:hAnsi="Times New Roman"/>
          <w:i/>
          <w:sz w:val="24"/>
          <w:szCs w:val="24"/>
        </w:rPr>
        <w:t>Incorporated Cell Companies (ICCs) – (Investment Companies set up in terms of Legal Notice 559 of 2010)</w:t>
      </w:r>
    </w:p>
    <w:p w:rsidR="00F80A4C" w:rsidRPr="005F050D" w:rsidRDefault="00F80A4C" w:rsidP="00F80A4C">
      <w:pPr>
        <w:rPr>
          <w:kern w:val="0"/>
          <w:szCs w:val="24"/>
          <w:lang w:eastAsia="en-GB"/>
        </w:rPr>
      </w:pPr>
    </w:p>
    <w:p w:rsidR="00F80A4C" w:rsidRDefault="00F80A4C" w:rsidP="007560CC">
      <w:pPr>
        <w:numPr>
          <w:ilvl w:val="0"/>
          <w:numId w:val="15"/>
        </w:numPr>
        <w:tabs>
          <w:tab w:val="num" w:pos="567"/>
        </w:tabs>
        <w:ind w:left="567" w:hanging="567"/>
        <w:rPr>
          <w:kern w:val="0"/>
          <w:szCs w:val="24"/>
          <w:lang w:eastAsia="en-GB"/>
        </w:rPr>
      </w:pPr>
      <w:r w:rsidRPr="005F050D">
        <w:rPr>
          <w:kern w:val="0"/>
          <w:szCs w:val="24"/>
          <w:lang w:eastAsia="en-GB"/>
        </w:rPr>
        <w:t xml:space="preserve">Application Form (Schedule </w:t>
      </w:r>
      <w:r w:rsidR="00C202E7">
        <w:rPr>
          <w:kern w:val="0"/>
          <w:szCs w:val="24"/>
          <w:lang w:eastAsia="en-GB"/>
        </w:rPr>
        <w:t>1</w:t>
      </w:r>
      <w:r w:rsidR="00C202E7" w:rsidRPr="005F050D">
        <w:rPr>
          <w:kern w:val="0"/>
          <w:szCs w:val="24"/>
          <w:lang w:eastAsia="en-GB"/>
        </w:rPr>
        <w:t xml:space="preserve"> </w:t>
      </w:r>
      <w:r w:rsidRPr="005F050D">
        <w:rPr>
          <w:kern w:val="0"/>
          <w:szCs w:val="24"/>
          <w:lang w:eastAsia="en-GB"/>
        </w:rPr>
        <w:t>to this Part);</w:t>
      </w:r>
    </w:p>
    <w:p w:rsidR="006B2479" w:rsidRPr="005F050D" w:rsidRDefault="006B2479" w:rsidP="006B2479">
      <w:pPr>
        <w:ind w:left="426"/>
        <w:rPr>
          <w:kern w:val="0"/>
          <w:szCs w:val="24"/>
          <w:lang w:eastAsia="en-GB"/>
        </w:rPr>
      </w:pPr>
    </w:p>
    <w:p w:rsidR="00F80A4C" w:rsidRPr="005F050D" w:rsidRDefault="00F80A4C" w:rsidP="007560CC">
      <w:pPr>
        <w:numPr>
          <w:ilvl w:val="0"/>
          <w:numId w:val="15"/>
        </w:numPr>
        <w:tabs>
          <w:tab w:val="num" w:pos="567"/>
        </w:tabs>
        <w:ind w:left="426" w:hanging="426"/>
        <w:rPr>
          <w:kern w:val="0"/>
          <w:szCs w:val="24"/>
          <w:lang w:eastAsia="en-GB"/>
        </w:rPr>
      </w:pPr>
      <w:r w:rsidRPr="005F050D">
        <w:rPr>
          <w:kern w:val="0"/>
          <w:szCs w:val="24"/>
          <w:lang w:eastAsia="en-GB"/>
        </w:rPr>
        <w:t>Draft version of the Offering Document/ Marketing Document;</w:t>
      </w:r>
    </w:p>
    <w:p w:rsidR="006B2479" w:rsidRDefault="006B2479" w:rsidP="006B2479">
      <w:pPr>
        <w:ind w:left="426"/>
        <w:rPr>
          <w:kern w:val="0"/>
          <w:szCs w:val="24"/>
          <w:lang w:eastAsia="en-GB"/>
        </w:rPr>
      </w:pPr>
    </w:p>
    <w:p w:rsidR="00F80A4C" w:rsidRPr="005F050D" w:rsidRDefault="00F80A4C" w:rsidP="007560CC">
      <w:pPr>
        <w:numPr>
          <w:ilvl w:val="0"/>
          <w:numId w:val="15"/>
        </w:numPr>
        <w:tabs>
          <w:tab w:val="num" w:pos="567"/>
        </w:tabs>
        <w:ind w:left="426" w:hanging="426"/>
        <w:rPr>
          <w:kern w:val="0"/>
          <w:szCs w:val="24"/>
          <w:lang w:eastAsia="en-GB"/>
        </w:rPr>
      </w:pPr>
      <w:r w:rsidRPr="005F050D">
        <w:rPr>
          <w:kern w:val="0"/>
          <w:szCs w:val="24"/>
          <w:lang w:eastAsia="en-GB"/>
        </w:rPr>
        <w:t xml:space="preserve">Draft version of the Memorandum &amp; Articles of Association of the </w:t>
      </w:r>
      <w:r w:rsidR="006B2479">
        <w:rPr>
          <w:kern w:val="0"/>
          <w:szCs w:val="24"/>
          <w:lang w:eastAsia="en-GB"/>
        </w:rPr>
        <w:t>AIF</w:t>
      </w:r>
      <w:r w:rsidRPr="005F050D">
        <w:rPr>
          <w:kern w:val="0"/>
          <w:szCs w:val="24"/>
          <w:lang w:eastAsia="en-GB"/>
        </w:rPr>
        <w:t>;</w:t>
      </w:r>
    </w:p>
    <w:p w:rsidR="006B2479" w:rsidRDefault="006B2479" w:rsidP="006B2479">
      <w:pPr>
        <w:ind w:left="426"/>
        <w:rPr>
          <w:kern w:val="0"/>
          <w:szCs w:val="24"/>
          <w:lang w:eastAsia="en-GB"/>
        </w:rPr>
      </w:pPr>
    </w:p>
    <w:p w:rsidR="00F80A4C" w:rsidRPr="005F050D" w:rsidRDefault="00F80A4C" w:rsidP="007560CC">
      <w:pPr>
        <w:numPr>
          <w:ilvl w:val="0"/>
          <w:numId w:val="15"/>
        </w:numPr>
        <w:tabs>
          <w:tab w:val="num" w:pos="567"/>
        </w:tabs>
        <w:ind w:left="426" w:hanging="426"/>
        <w:rPr>
          <w:kern w:val="0"/>
          <w:szCs w:val="24"/>
          <w:lang w:eastAsia="en-GB"/>
        </w:rPr>
      </w:pPr>
      <w:r w:rsidRPr="005F050D">
        <w:rPr>
          <w:kern w:val="0"/>
          <w:szCs w:val="24"/>
          <w:lang w:eastAsia="en-GB"/>
        </w:rPr>
        <w:t>Draft Board of Directors’ resolution:</w:t>
      </w:r>
    </w:p>
    <w:p w:rsidR="00F80A4C" w:rsidRPr="005F050D" w:rsidRDefault="00F80A4C" w:rsidP="007560CC">
      <w:pPr>
        <w:numPr>
          <w:ilvl w:val="0"/>
          <w:numId w:val="5"/>
        </w:numPr>
        <w:tabs>
          <w:tab w:val="clear" w:pos="720"/>
          <w:tab w:val="num" w:pos="1134"/>
        </w:tabs>
        <w:ind w:left="1134" w:hanging="567"/>
        <w:rPr>
          <w:iCs/>
          <w:kern w:val="0"/>
          <w:szCs w:val="24"/>
          <w:lang w:eastAsia="en-GB"/>
        </w:rPr>
      </w:pPr>
      <w:r w:rsidRPr="005F050D">
        <w:rPr>
          <w:iCs/>
          <w:kern w:val="0"/>
          <w:szCs w:val="24"/>
          <w:lang w:eastAsia="en-GB"/>
        </w:rPr>
        <w:t xml:space="preserve">confirming the Directors’ intention to apply for a licence in favour of the </w:t>
      </w:r>
      <w:r w:rsidR="006B2479">
        <w:rPr>
          <w:iCs/>
          <w:kern w:val="0"/>
          <w:szCs w:val="24"/>
          <w:lang w:eastAsia="en-GB"/>
        </w:rPr>
        <w:t>AIF</w:t>
      </w:r>
      <w:r w:rsidRPr="005F050D">
        <w:rPr>
          <w:iCs/>
          <w:kern w:val="0"/>
          <w:szCs w:val="24"/>
          <w:lang w:eastAsia="en-GB"/>
        </w:rPr>
        <w:t xml:space="preserve"> as an Incorporated Cell Company;</w:t>
      </w:r>
    </w:p>
    <w:p w:rsidR="00F80A4C" w:rsidRPr="005F050D" w:rsidRDefault="00F80A4C" w:rsidP="007560CC">
      <w:pPr>
        <w:numPr>
          <w:ilvl w:val="0"/>
          <w:numId w:val="5"/>
        </w:numPr>
        <w:tabs>
          <w:tab w:val="clear" w:pos="720"/>
          <w:tab w:val="num" w:pos="1134"/>
        </w:tabs>
        <w:ind w:left="1134" w:hanging="567"/>
        <w:rPr>
          <w:iCs/>
          <w:kern w:val="0"/>
          <w:szCs w:val="24"/>
          <w:lang w:eastAsia="en-GB"/>
        </w:rPr>
      </w:pPr>
      <w:r w:rsidRPr="005F050D">
        <w:rPr>
          <w:iCs/>
          <w:kern w:val="0"/>
          <w:szCs w:val="24"/>
          <w:lang w:eastAsia="en-GB"/>
        </w:rPr>
        <w:t>identifying the person(s) responsible for signing the application documents;</w:t>
      </w:r>
    </w:p>
    <w:p w:rsidR="00F80A4C" w:rsidRPr="005F050D" w:rsidRDefault="00F80A4C" w:rsidP="007560CC">
      <w:pPr>
        <w:numPr>
          <w:ilvl w:val="0"/>
          <w:numId w:val="5"/>
        </w:numPr>
        <w:tabs>
          <w:tab w:val="clear" w:pos="720"/>
          <w:tab w:val="num" w:pos="1134"/>
        </w:tabs>
        <w:ind w:left="1134" w:hanging="567"/>
        <w:rPr>
          <w:iCs/>
          <w:kern w:val="0"/>
          <w:szCs w:val="24"/>
          <w:lang w:eastAsia="en-GB"/>
        </w:rPr>
      </w:pPr>
      <w:r w:rsidRPr="005F050D">
        <w:rPr>
          <w:iCs/>
          <w:kern w:val="0"/>
          <w:szCs w:val="24"/>
          <w:lang w:eastAsia="en-GB"/>
        </w:rPr>
        <w:t>identifying the person(s) responsible for acting as a point of liaison with the MFSA;</w:t>
      </w:r>
    </w:p>
    <w:p w:rsidR="00F80A4C" w:rsidRPr="005F050D" w:rsidRDefault="00F80A4C" w:rsidP="007560CC">
      <w:pPr>
        <w:numPr>
          <w:ilvl w:val="0"/>
          <w:numId w:val="5"/>
        </w:numPr>
        <w:tabs>
          <w:tab w:val="clear" w:pos="720"/>
          <w:tab w:val="num" w:pos="1134"/>
        </w:tabs>
        <w:ind w:left="1134" w:hanging="567"/>
        <w:rPr>
          <w:iCs/>
          <w:kern w:val="0"/>
          <w:szCs w:val="24"/>
          <w:lang w:eastAsia="en-GB"/>
        </w:rPr>
      </w:pPr>
      <w:r w:rsidRPr="005F050D">
        <w:rPr>
          <w:iCs/>
          <w:kern w:val="0"/>
          <w:szCs w:val="24"/>
          <w:lang w:eastAsia="en-GB"/>
        </w:rPr>
        <w:t xml:space="preserve">identifying the person(s) responsible on behalf of the Board for the Compliance obligations of the </w:t>
      </w:r>
      <w:r w:rsidR="006B2479">
        <w:rPr>
          <w:iCs/>
          <w:kern w:val="0"/>
          <w:szCs w:val="24"/>
          <w:lang w:eastAsia="en-GB"/>
        </w:rPr>
        <w:t>AIF</w:t>
      </w:r>
      <w:r w:rsidRPr="005F050D">
        <w:rPr>
          <w:iCs/>
          <w:kern w:val="0"/>
          <w:szCs w:val="24"/>
          <w:lang w:eastAsia="en-GB"/>
        </w:rPr>
        <w:t>;</w:t>
      </w:r>
    </w:p>
    <w:p w:rsidR="00F80A4C" w:rsidRPr="005F050D" w:rsidRDefault="00F80A4C" w:rsidP="007560CC">
      <w:pPr>
        <w:numPr>
          <w:ilvl w:val="0"/>
          <w:numId w:val="5"/>
        </w:numPr>
        <w:tabs>
          <w:tab w:val="clear" w:pos="720"/>
          <w:tab w:val="num" w:pos="1134"/>
        </w:tabs>
        <w:ind w:left="1134" w:hanging="567"/>
        <w:rPr>
          <w:iCs/>
          <w:kern w:val="0"/>
          <w:szCs w:val="24"/>
          <w:lang w:eastAsia="en-GB"/>
        </w:rPr>
      </w:pPr>
      <w:r w:rsidRPr="005F050D">
        <w:rPr>
          <w:iCs/>
          <w:kern w:val="0"/>
          <w:szCs w:val="24"/>
          <w:lang w:eastAsia="en-GB"/>
        </w:rPr>
        <w:t xml:space="preserve">identifying the person(s) responsible on behalf of the Board for the AML obligations of the </w:t>
      </w:r>
      <w:r w:rsidR="006B2479">
        <w:rPr>
          <w:iCs/>
          <w:kern w:val="0"/>
          <w:szCs w:val="24"/>
          <w:lang w:eastAsia="en-GB"/>
        </w:rPr>
        <w:t>AIF</w:t>
      </w:r>
      <w:r w:rsidRPr="005F050D">
        <w:rPr>
          <w:iCs/>
          <w:kern w:val="0"/>
          <w:szCs w:val="24"/>
          <w:lang w:eastAsia="en-GB"/>
        </w:rPr>
        <w:t>;</w:t>
      </w:r>
    </w:p>
    <w:p w:rsidR="00F80A4C" w:rsidRDefault="00F80A4C" w:rsidP="007560CC">
      <w:pPr>
        <w:numPr>
          <w:ilvl w:val="0"/>
          <w:numId w:val="5"/>
        </w:numPr>
        <w:tabs>
          <w:tab w:val="clear" w:pos="720"/>
          <w:tab w:val="num" w:pos="1134"/>
        </w:tabs>
        <w:ind w:left="1134" w:hanging="567"/>
        <w:rPr>
          <w:iCs/>
          <w:kern w:val="0"/>
          <w:szCs w:val="24"/>
          <w:lang w:eastAsia="en-GB"/>
        </w:rPr>
      </w:pPr>
      <w:r w:rsidRPr="005F050D">
        <w:rPr>
          <w:iCs/>
          <w:kern w:val="0"/>
          <w:szCs w:val="24"/>
          <w:lang w:eastAsia="en-GB"/>
        </w:rPr>
        <w:t>approving and assuming responsibility for the contents of the Offering Document/ Marketing Document;</w:t>
      </w:r>
    </w:p>
    <w:p w:rsidR="006B2479" w:rsidRPr="005F050D" w:rsidRDefault="006B2479" w:rsidP="006B2479">
      <w:pPr>
        <w:ind w:left="1134"/>
        <w:rPr>
          <w:iCs/>
          <w:kern w:val="0"/>
          <w:szCs w:val="24"/>
          <w:lang w:eastAsia="en-GB"/>
        </w:rPr>
      </w:pPr>
    </w:p>
    <w:p w:rsidR="00F80A4C" w:rsidRDefault="00F80A4C" w:rsidP="007560CC">
      <w:pPr>
        <w:numPr>
          <w:ilvl w:val="0"/>
          <w:numId w:val="15"/>
        </w:numPr>
        <w:tabs>
          <w:tab w:val="num" w:pos="567"/>
        </w:tabs>
        <w:ind w:left="426" w:hanging="426"/>
        <w:rPr>
          <w:kern w:val="0"/>
          <w:szCs w:val="24"/>
          <w:lang w:eastAsia="en-GB"/>
        </w:rPr>
      </w:pPr>
      <w:r w:rsidRPr="005F050D">
        <w:rPr>
          <w:kern w:val="0"/>
          <w:szCs w:val="24"/>
          <w:lang w:eastAsia="en-GB"/>
        </w:rPr>
        <w:t>Application Fee;</w:t>
      </w:r>
    </w:p>
    <w:p w:rsidR="00797468" w:rsidRPr="005F050D" w:rsidRDefault="00797468" w:rsidP="00797468">
      <w:pPr>
        <w:ind w:left="426"/>
        <w:rPr>
          <w:kern w:val="0"/>
          <w:szCs w:val="24"/>
          <w:lang w:eastAsia="en-GB"/>
        </w:rPr>
      </w:pPr>
    </w:p>
    <w:p w:rsidR="00F80A4C" w:rsidRPr="00797468" w:rsidRDefault="00F80A4C" w:rsidP="007560CC">
      <w:pPr>
        <w:numPr>
          <w:ilvl w:val="0"/>
          <w:numId w:val="15"/>
        </w:numPr>
        <w:tabs>
          <w:tab w:val="num" w:pos="567"/>
        </w:tabs>
        <w:ind w:left="426" w:hanging="426"/>
        <w:rPr>
          <w:kern w:val="0"/>
          <w:szCs w:val="24"/>
          <w:lang w:eastAsia="en-GB"/>
        </w:rPr>
      </w:pPr>
      <w:r w:rsidRPr="00797468">
        <w:rPr>
          <w:kern w:val="0"/>
          <w:szCs w:val="24"/>
          <w:lang w:eastAsia="en-GB"/>
        </w:rPr>
        <w:t xml:space="preserve">Directors of the </w:t>
      </w:r>
      <w:r w:rsidR="00797468">
        <w:rPr>
          <w:kern w:val="0"/>
          <w:szCs w:val="24"/>
          <w:lang w:eastAsia="en-GB"/>
        </w:rPr>
        <w:t>AIF</w:t>
      </w:r>
      <w:r w:rsidRPr="00797468">
        <w:rPr>
          <w:kern w:val="0"/>
          <w:szCs w:val="24"/>
          <w:lang w:eastAsia="en-GB"/>
        </w:rPr>
        <w:t>:</w:t>
      </w:r>
    </w:p>
    <w:p w:rsidR="00F80A4C" w:rsidRPr="005F050D" w:rsidRDefault="00F80A4C" w:rsidP="00797468">
      <w:pPr>
        <w:ind w:left="567"/>
        <w:rPr>
          <w:i/>
          <w:iCs/>
          <w:kern w:val="0"/>
          <w:szCs w:val="24"/>
          <w:u w:val="single"/>
          <w:lang w:eastAsia="en-GB"/>
        </w:rPr>
      </w:pPr>
      <w:r w:rsidRPr="005F050D">
        <w:rPr>
          <w:i/>
          <w:iCs/>
          <w:kern w:val="0"/>
          <w:szCs w:val="24"/>
          <w:u w:val="single"/>
          <w:lang w:eastAsia="en-GB"/>
        </w:rPr>
        <w:t>where Individuals</w:t>
      </w:r>
    </w:p>
    <w:p w:rsidR="00F80A4C" w:rsidRPr="005F050D" w:rsidRDefault="00F80A4C" w:rsidP="007560CC">
      <w:pPr>
        <w:numPr>
          <w:ilvl w:val="0"/>
          <w:numId w:val="5"/>
        </w:numPr>
        <w:tabs>
          <w:tab w:val="clear" w:pos="720"/>
          <w:tab w:val="num" w:pos="1134"/>
        </w:tabs>
        <w:ind w:left="1134" w:hanging="567"/>
        <w:rPr>
          <w:iCs/>
          <w:kern w:val="0"/>
          <w:szCs w:val="24"/>
          <w:lang w:eastAsia="en-GB"/>
        </w:rPr>
      </w:pPr>
      <w:r w:rsidRPr="005F050D">
        <w:rPr>
          <w:iCs/>
          <w:kern w:val="0"/>
          <w:szCs w:val="24"/>
          <w:lang w:eastAsia="en-GB"/>
        </w:rPr>
        <w:t>Personal Questionnaires of the proposed Director(s);</w:t>
      </w:r>
    </w:p>
    <w:p w:rsidR="00F80A4C" w:rsidRPr="005F050D" w:rsidRDefault="00F80A4C" w:rsidP="00F80A4C">
      <w:pPr>
        <w:rPr>
          <w:i/>
          <w:iCs/>
          <w:kern w:val="0"/>
          <w:szCs w:val="24"/>
          <w:u w:val="single"/>
          <w:lang w:eastAsia="en-GB"/>
        </w:rPr>
      </w:pPr>
    </w:p>
    <w:p w:rsidR="00F80A4C" w:rsidRPr="005F050D" w:rsidRDefault="00F80A4C" w:rsidP="00797468">
      <w:pPr>
        <w:ind w:left="567"/>
        <w:rPr>
          <w:i/>
          <w:iCs/>
          <w:kern w:val="0"/>
          <w:szCs w:val="24"/>
          <w:u w:val="single"/>
          <w:lang w:eastAsia="en-GB"/>
        </w:rPr>
      </w:pPr>
      <w:r w:rsidRPr="005F050D">
        <w:rPr>
          <w:i/>
          <w:iCs/>
          <w:kern w:val="0"/>
          <w:szCs w:val="24"/>
          <w:u w:val="single"/>
          <w:lang w:eastAsia="en-GB"/>
        </w:rPr>
        <w:t>where Corporate, regulated in a recognised jurisdiction</w:t>
      </w:r>
    </w:p>
    <w:p w:rsidR="00F80A4C" w:rsidRPr="005F050D" w:rsidRDefault="00F80A4C" w:rsidP="007560CC">
      <w:pPr>
        <w:numPr>
          <w:ilvl w:val="0"/>
          <w:numId w:val="5"/>
        </w:numPr>
        <w:tabs>
          <w:tab w:val="clear" w:pos="720"/>
          <w:tab w:val="num" w:pos="1134"/>
        </w:tabs>
        <w:ind w:left="1134" w:hanging="567"/>
        <w:rPr>
          <w:iCs/>
          <w:kern w:val="0"/>
          <w:szCs w:val="24"/>
          <w:lang w:eastAsia="en-GB"/>
        </w:rPr>
      </w:pPr>
      <w:r w:rsidRPr="005F050D">
        <w:rPr>
          <w:iCs/>
          <w:kern w:val="0"/>
          <w:szCs w:val="24"/>
          <w:lang w:eastAsia="en-GB"/>
        </w:rPr>
        <w:t>details of the regulatory status of the proposed Corporate Director(s);</w:t>
      </w:r>
    </w:p>
    <w:p w:rsidR="00F80A4C" w:rsidRPr="005F050D" w:rsidRDefault="00F80A4C" w:rsidP="007560CC">
      <w:pPr>
        <w:numPr>
          <w:ilvl w:val="0"/>
          <w:numId w:val="5"/>
        </w:numPr>
        <w:tabs>
          <w:tab w:val="clear" w:pos="720"/>
          <w:tab w:val="num" w:pos="1134"/>
        </w:tabs>
        <w:ind w:left="1134" w:hanging="567"/>
        <w:rPr>
          <w:iCs/>
          <w:kern w:val="0"/>
          <w:szCs w:val="24"/>
          <w:lang w:eastAsia="en-GB"/>
        </w:rPr>
      </w:pPr>
      <w:r w:rsidRPr="005F050D">
        <w:rPr>
          <w:iCs/>
          <w:kern w:val="0"/>
          <w:szCs w:val="24"/>
          <w:lang w:eastAsia="en-GB"/>
        </w:rPr>
        <w:t xml:space="preserve">name of the individual that will represent the Corporate Director on the Board of Directors of the </w:t>
      </w:r>
      <w:r w:rsidR="00C8359C">
        <w:rPr>
          <w:iCs/>
          <w:kern w:val="0"/>
          <w:szCs w:val="24"/>
          <w:lang w:eastAsia="en-GB"/>
        </w:rPr>
        <w:t>AIF</w:t>
      </w:r>
      <w:r w:rsidRPr="005F050D">
        <w:rPr>
          <w:iCs/>
          <w:kern w:val="0"/>
          <w:szCs w:val="24"/>
          <w:lang w:eastAsia="en-GB"/>
        </w:rPr>
        <w:t>;</w:t>
      </w:r>
    </w:p>
    <w:p w:rsidR="00F80A4C" w:rsidRPr="005F050D" w:rsidRDefault="00F80A4C" w:rsidP="00F80A4C">
      <w:pPr>
        <w:rPr>
          <w:kern w:val="0"/>
          <w:szCs w:val="24"/>
          <w:lang w:eastAsia="en-GB"/>
        </w:rPr>
      </w:pPr>
    </w:p>
    <w:p w:rsidR="00F80A4C" w:rsidRPr="005F050D" w:rsidRDefault="00F80A4C" w:rsidP="007560CC">
      <w:pPr>
        <w:numPr>
          <w:ilvl w:val="0"/>
          <w:numId w:val="15"/>
        </w:numPr>
        <w:tabs>
          <w:tab w:val="num" w:pos="567"/>
        </w:tabs>
        <w:ind w:left="426" w:hanging="426"/>
        <w:rPr>
          <w:kern w:val="0"/>
          <w:szCs w:val="24"/>
          <w:lang w:eastAsia="en-GB"/>
        </w:rPr>
      </w:pPr>
      <w:r w:rsidRPr="005F050D">
        <w:rPr>
          <w:kern w:val="0"/>
          <w:szCs w:val="24"/>
          <w:lang w:eastAsia="en-GB"/>
        </w:rPr>
        <w:t xml:space="preserve">Founder Shareholder(s) – that hold more than 10% of the voting shares: </w:t>
      </w:r>
    </w:p>
    <w:p w:rsidR="00F80A4C" w:rsidRPr="005F050D" w:rsidRDefault="00F80A4C" w:rsidP="00797468">
      <w:pPr>
        <w:ind w:left="567"/>
        <w:rPr>
          <w:i/>
          <w:iCs/>
          <w:kern w:val="0"/>
          <w:szCs w:val="24"/>
          <w:u w:val="single"/>
          <w:lang w:eastAsia="en-GB"/>
        </w:rPr>
      </w:pPr>
      <w:r w:rsidRPr="005F050D">
        <w:rPr>
          <w:i/>
          <w:iCs/>
          <w:kern w:val="0"/>
          <w:szCs w:val="24"/>
          <w:u w:val="single"/>
          <w:lang w:eastAsia="en-GB"/>
        </w:rPr>
        <w:t>where Individuals</w:t>
      </w:r>
    </w:p>
    <w:p w:rsidR="00F80A4C" w:rsidRPr="005F050D" w:rsidRDefault="00F80A4C" w:rsidP="007560CC">
      <w:pPr>
        <w:numPr>
          <w:ilvl w:val="0"/>
          <w:numId w:val="5"/>
        </w:numPr>
        <w:tabs>
          <w:tab w:val="clear" w:pos="720"/>
          <w:tab w:val="num" w:pos="1134"/>
        </w:tabs>
        <w:ind w:left="1134" w:hanging="567"/>
        <w:rPr>
          <w:iCs/>
          <w:kern w:val="0"/>
          <w:szCs w:val="24"/>
          <w:lang w:eastAsia="en-GB"/>
        </w:rPr>
      </w:pPr>
      <w:r w:rsidRPr="005F050D">
        <w:rPr>
          <w:iCs/>
          <w:kern w:val="0"/>
          <w:szCs w:val="24"/>
          <w:lang w:eastAsia="en-GB"/>
        </w:rPr>
        <w:t>Personal Questionnaire of the proposed Founder Shareholder(s);</w:t>
      </w:r>
    </w:p>
    <w:p w:rsidR="00F80A4C" w:rsidRPr="005F050D" w:rsidRDefault="00F80A4C" w:rsidP="00F80A4C">
      <w:pPr>
        <w:rPr>
          <w:iCs/>
          <w:kern w:val="0"/>
          <w:szCs w:val="24"/>
          <w:lang w:eastAsia="en-GB"/>
        </w:rPr>
      </w:pPr>
    </w:p>
    <w:p w:rsidR="00F80A4C" w:rsidRPr="005F050D" w:rsidRDefault="00F80A4C" w:rsidP="00797468">
      <w:pPr>
        <w:ind w:left="567"/>
        <w:rPr>
          <w:i/>
          <w:iCs/>
          <w:kern w:val="0"/>
          <w:szCs w:val="24"/>
          <w:u w:val="single"/>
          <w:lang w:eastAsia="en-GB"/>
        </w:rPr>
      </w:pPr>
      <w:r w:rsidRPr="005F050D">
        <w:rPr>
          <w:i/>
          <w:iCs/>
          <w:kern w:val="0"/>
          <w:szCs w:val="24"/>
          <w:u w:val="single"/>
          <w:lang w:eastAsia="en-GB"/>
        </w:rPr>
        <w:t>where Corporate, regulated in a recognised jurisdiction</w:t>
      </w:r>
    </w:p>
    <w:p w:rsidR="00F80A4C" w:rsidRPr="005F050D" w:rsidRDefault="00F80A4C" w:rsidP="007560CC">
      <w:pPr>
        <w:numPr>
          <w:ilvl w:val="0"/>
          <w:numId w:val="5"/>
        </w:numPr>
        <w:tabs>
          <w:tab w:val="clear" w:pos="720"/>
          <w:tab w:val="num" w:pos="1134"/>
        </w:tabs>
        <w:ind w:left="1134" w:hanging="567"/>
        <w:rPr>
          <w:iCs/>
          <w:kern w:val="0"/>
          <w:szCs w:val="24"/>
          <w:lang w:eastAsia="en-GB"/>
        </w:rPr>
      </w:pPr>
      <w:r w:rsidRPr="005F050D">
        <w:rPr>
          <w:iCs/>
          <w:kern w:val="0"/>
          <w:szCs w:val="24"/>
          <w:lang w:eastAsia="en-GB"/>
        </w:rPr>
        <w:t>details of the regulatory status of the proposed Corporate Founder Shareholder(s);</w:t>
      </w:r>
    </w:p>
    <w:p w:rsidR="00F80A4C" w:rsidRPr="005F050D" w:rsidRDefault="00F80A4C" w:rsidP="00F80A4C">
      <w:pPr>
        <w:rPr>
          <w:iCs/>
          <w:kern w:val="0"/>
          <w:szCs w:val="24"/>
          <w:lang w:eastAsia="en-GB"/>
        </w:rPr>
      </w:pPr>
    </w:p>
    <w:p w:rsidR="00F80A4C" w:rsidRPr="005F050D" w:rsidRDefault="00F80A4C" w:rsidP="00797468">
      <w:pPr>
        <w:ind w:left="567"/>
        <w:rPr>
          <w:i/>
          <w:iCs/>
          <w:kern w:val="0"/>
          <w:szCs w:val="24"/>
          <w:u w:val="single"/>
          <w:lang w:eastAsia="en-GB"/>
        </w:rPr>
      </w:pPr>
      <w:r w:rsidRPr="005F050D">
        <w:rPr>
          <w:i/>
          <w:iCs/>
          <w:kern w:val="0"/>
          <w:szCs w:val="24"/>
          <w:u w:val="single"/>
          <w:lang w:eastAsia="en-GB"/>
        </w:rPr>
        <w:t>where Corporate, not regulated in a recognised jurisdiction</w:t>
      </w:r>
    </w:p>
    <w:p w:rsidR="00F80A4C" w:rsidRPr="005F050D" w:rsidRDefault="00F80A4C" w:rsidP="007560CC">
      <w:pPr>
        <w:numPr>
          <w:ilvl w:val="0"/>
          <w:numId w:val="5"/>
        </w:numPr>
        <w:tabs>
          <w:tab w:val="clear" w:pos="720"/>
          <w:tab w:val="num" w:pos="1134"/>
        </w:tabs>
        <w:ind w:left="1134" w:hanging="567"/>
        <w:rPr>
          <w:iCs/>
          <w:kern w:val="0"/>
          <w:szCs w:val="24"/>
          <w:lang w:eastAsia="en-GB"/>
        </w:rPr>
      </w:pPr>
      <w:r w:rsidRPr="005F050D">
        <w:rPr>
          <w:iCs/>
          <w:kern w:val="0"/>
          <w:szCs w:val="24"/>
          <w:lang w:eastAsia="en-GB"/>
        </w:rPr>
        <w:t>Personal Questionnaire of the Directors of the proposed Corporate Founder Shareholder(s);</w:t>
      </w:r>
    </w:p>
    <w:p w:rsidR="00F80A4C" w:rsidRPr="005F050D" w:rsidRDefault="00F80A4C" w:rsidP="007560CC">
      <w:pPr>
        <w:numPr>
          <w:ilvl w:val="0"/>
          <w:numId w:val="5"/>
        </w:numPr>
        <w:tabs>
          <w:tab w:val="clear" w:pos="720"/>
          <w:tab w:val="num" w:pos="1134"/>
        </w:tabs>
        <w:ind w:left="1134" w:hanging="567"/>
        <w:rPr>
          <w:iCs/>
          <w:kern w:val="0"/>
          <w:szCs w:val="24"/>
          <w:lang w:eastAsia="en-GB"/>
        </w:rPr>
      </w:pPr>
      <w:r w:rsidRPr="005F050D">
        <w:rPr>
          <w:iCs/>
          <w:kern w:val="0"/>
          <w:szCs w:val="24"/>
          <w:lang w:eastAsia="en-GB"/>
        </w:rPr>
        <w:t>Personal Questionnaire of the qualifying beneficial owners of the proposed Corporate Founder Shareholder(s); and</w:t>
      </w:r>
    </w:p>
    <w:p w:rsidR="00F80A4C" w:rsidRDefault="00F80A4C" w:rsidP="007560CC">
      <w:pPr>
        <w:numPr>
          <w:ilvl w:val="0"/>
          <w:numId w:val="5"/>
        </w:numPr>
        <w:tabs>
          <w:tab w:val="clear" w:pos="720"/>
          <w:tab w:val="num" w:pos="1134"/>
        </w:tabs>
        <w:ind w:left="1134" w:hanging="567"/>
        <w:rPr>
          <w:iCs/>
          <w:kern w:val="0"/>
          <w:szCs w:val="24"/>
          <w:lang w:eastAsia="en-GB"/>
        </w:rPr>
      </w:pPr>
      <w:r w:rsidRPr="005F050D">
        <w:rPr>
          <w:iCs/>
          <w:kern w:val="0"/>
          <w:szCs w:val="24"/>
          <w:lang w:eastAsia="en-GB"/>
        </w:rPr>
        <w:t>last three years</w:t>
      </w:r>
      <w:r w:rsidR="002F487C">
        <w:rPr>
          <w:iCs/>
          <w:kern w:val="0"/>
          <w:szCs w:val="24"/>
          <w:lang w:eastAsia="en-GB"/>
        </w:rPr>
        <w:t>’</w:t>
      </w:r>
      <w:r w:rsidRPr="005F050D">
        <w:rPr>
          <w:iCs/>
          <w:kern w:val="0"/>
          <w:szCs w:val="24"/>
          <w:lang w:eastAsia="en-GB"/>
        </w:rPr>
        <w:t xml:space="preserve"> audited financial statements of the proposed Corporate Founder Shareholder(s).</w:t>
      </w:r>
    </w:p>
    <w:p w:rsidR="0093283F" w:rsidRDefault="0093283F" w:rsidP="00C202E7">
      <w:pPr>
        <w:rPr>
          <w:iCs/>
          <w:kern w:val="0"/>
          <w:szCs w:val="24"/>
          <w:lang w:eastAsia="en-GB"/>
        </w:rPr>
      </w:pPr>
    </w:p>
    <w:p w:rsidR="003A6195" w:rsidRDefault="003A6195" w:rsidP="007560CC">
      <w:pPr>
        <w:numPr>
          <w:ilvl w:val="0"/>
          <w:numId w:val="15"/>
        </w:numPr>
        <w:tabs>
          <w:tab w:val="num" w:pos="567"/>
        </w:tabs>
        <w:ind w:left="426" w:hanging="426"/>
        <w:rPr>
          <w:kern w:val="0"/>
          <w:szCs w:val="24"/>
          <w:lang w:eastAsia="en-GB"/>
        </w:rPr>
      </w:pPr>
      <w:r>
        <w:rPr>
          <w:kern w:val="0"/>
          <w:szCs w:val="24"/>
          <w:lang w:eastAsia="en-GB"/>
        </w:rPr>
        <w:t xml:space="preserve">Compliance Officer, </w:t>
      </w:r>
      <w:r w:rsidRPr="00C21568">
        <w:rPr>
          <w:kern w:val="0"/>
          <w:szCs w:val="24"/>
          <w:lang w:eastAsia="en-GB"/>
        </w:rPr>
        <w:t>Money Laundering Reporting Officer</w:t>
      </w:r>
      <w:r>
        <w:rPr>
          <w:kern w:val="0"/>
          <w:szCs w:val="24"/>
          <w:lang w:eastAsia="en-GB"/>
        </w:rPr>
        <w:t xml:space="preserve"> - </w:t>
      </w:r>
      <w:r w:rsidRPr="00C21568">
        <w:rPr>
          <w:kern w:val="0"/>
          <w:szCs w:val="24"/>
          <w:lang w:eastAsia="en-GB"/>
        </w:rPr>
        <w:t xml:space="preserve">Personal Questionnaire </w:t>
      </w:r>
      <w:r w:rsidRPr="00713F3C">
        <w:rPr>
          <w:kern w:val="0"/>
          <w:szCs w:val="24"/>
          <w:lang w:eastAsia="en-GB"/>
        </w:rPr>
        <w:t xml:space="preserve">and Competency Form </w:t>
      </w:r>
      <w:r w:rsidRPr="00C21568">
        <w:rPr>
          <w:kern w:val="0"/>
          <w:szCs w:val="24"/>
          <w:lang w:eastAsia="en-GB"/>
        </w:rPr>
        <w:t xml:space="preserve">of the </w:t>
      </w:r>
      <w:r w:rsidRPr="004B38A9">
        <w:rPr>
          <w:kern w:val="0"/>
          <w:szCs w:val="24"/>
          <w:lang w:eastAsia="en-GB"/>
        </w:rPr>
        <w:t>individuals proposed to carry out these function</w:t>
      </w:r>
      <w:r>
        <w:rPr>
          <w:kern w:val="0"/>
          <w:szCs w:val="24"/>
          <w:lang w:eastAsia="en-GB"/>
        </w:rPr>
        <w:t>s.</w:t>
      </w:r>
      <w:r w:rsidRPr="004B38A9">
        <w:rPr>
          <w:kern w:val="0"/>
          <w:szCs w:val="24"/>
          <w:lang w:eastAsia="en-GB"/>
        </w:rPr>
        <w:t xml:space="preserve"> </w:t>
      </w:r>
    </w:p>
    <w:p w:rsidR="00F80A4C" w:rsidRDefault="00F80A4C" w:rsidP="00F80A4C">
      <w:pPr>
        <w:rPr>
          <w:kern w:val="0"/>
          <w:szCs w:val="24"/>
          <w:lang w:eastAsia="en-GB"/>
        </w:rPr>
      </w:pPr>
    </w:p>
    <w:p w:rsidR="00F80A4C" w:rsidRPr="00797468" w:rsidRDefault="00F80A4C" w:rsidP="007560CC">
      <w:pPr>
        <w:pStyle w:val="Heading2"/>
        <w:numPr>
          <w:ilvl w:val="2"/>
          <w:numId w:val="6"/>
        </w:numPr>
        <w:ind w:left="709" w:hanging="709"/>
        <w:rPr>
          <w:rFonts w:ascii="Times New Roman" w:hAnsi="Times New Roman"/>
          <w:i/>
          <w:sz w:val="24"/>
          <w:szCs w:val="24"/>
        </w:rPr>
      </w:pPr>
      <w:r w:rsidRPr="00797468">
        <w:rPr>
          <w:rFonts w:ascii="Times New Roman" w:hAnsi="Times New Roman"/>
          <w:i/>
          <w:sz w:val="24"/>
          <w:szCs w:val="24"/>
        </w:rPr>
        <w:lastRenderedPageBreak/>
        <w:t>Incorporated Cells (ICs) (Investment Companies set up in terms of Legal Notice 559 of 2010</w:t>
      </w:r>
      <w:r w:rsidR="001E75C7">
        <w:rPr>
          <w:rFonts w:ascii="Times New Roman" w:hAnsi="Times New Roman"/>
          <w:i/>
          <w:sz w:val="24"/>
          <w:szCs w:val="24"/>
        </w:rPr>
        <w:t xml:space="preserve"> and Legal Notice 119 of 2012</w:t>
      </w:r>
      <w:r w:rsidRPr="00797468">
        <w:rPr>
          <w:rFonts w:ascii="Times New Roman" w:hAnsi="Times New Roman"/>
          <w:i/>
          <w:sz w:val="24"/>
          <w:szCs w:val="24"/>
        </w:rPr>
        <w:t>)</w:t>
      </w:r>
    </w:p>
    <w:p w:rsidR="00F80A4C" w:rsidRPr="005F050D" w:rsidRDefault="00F80A4C" w:rsidP="00F80A4C">
      <w:pPr>
        <w:rPr>
          <w:kern w:val="0"/>
          <w:szCs w:val="24"/>
          <w:lang w:eastAsia="en-GB"/>
        </w:rPr>
      </w:pPr>
    </w:p>
    <w:p w:rsidR="00F80A4C" w:rsidRPr="005F050D" w:rsidRDefault="00E173EE" w:rsidP="007560CC">
      <w:pPr>
        <w:numPr>
          <w:ilvl w:val="0"/>
          <w:numId w:val="13"/>
        </w:numPr>
        <w:tabs>
          <w:tab w:val="clear" w:pos="1080"/>
          <w:tab w:val="num" w:pos="567"/>
        </w:tabs>
        <w:ind w:left="567" w:hanging="567"/>
        <w:rPr>
          <w:kern w:val="0"/>
          <w:szCs w:val="24"/>
          <w:lang w:eastAsia="en-GB"/>
        </w:rPr>
      </w:pPr>
      <w:r>
        <w:rPr>
          <w:kern w:val="0"/>
          <w:szCs w:val="24"/>
          <w:lang w:eastAsia="en-GB"/>
        </w:rPr>
        <w:t xml:space="preserve">Application Form (Schedule </w:t>
      </w:r>
      <w:r w:rsidR="00966665">
        <w:rPr>
          <w:kern w:val="0"/>
          <w:szCs w:val="24"/>
          <w:lang w:eastAsia="en-GB"/>
        </w:rPr>
        <w:t>1</w:t>
      </w:r>
      <w:r w:rsidR="00966665" w:rsidRPr="005F050D">
        <w:rPr>
          <w:kern w:val="0"/>
          <w:szCs w:val="24"/>
          <w:lang w:eastAsia="en-GB"/>
        </w:rPr>
        <w:t xml:space="preserve"> </w:t>
      </w:r>
      <w:r w:rsidR="00F80A4C" w:rsidRPr="005F050D">
        <w:rPr>
          <w:kern w:val="0"/>
          <w:szCs w:val="24"/>
          <w:lang w:eastAsia="en-GB"/>
        </w:rPr>
        <w:t>to this Part);</w:t>
      </w:r>
    </w:p>
    <w:p w:rsidR="007E14A8" w:rsidRDefault="007E14A8" w:rsidP="007E14A8">
      <w:pPr>
        <w:ind w:left="567"/>
        <w:rPr>
          <w:kern w:val="0"/>
          <w:szCs w:val="24"/>
          <w:lang w:eastAsia="en-GB"/>
        </w:rPr>
      </w:pPr>
    </w:p>
    <w:p w:rsidR="00F80A4C" w:rsidRPr="005F050D" w:rsidRDefault="00F80A4C" w:rsidP="007560CC">
      <w:pPr>
        <w:numPr>
          <w:ilvl w:val="0"/>
          <w:numId w:val="13"/>
        </w:numPr>
        <w:tabs>
          <w:tab w:val="clear" w:pos="1080"/>
          <w:tab w:val="num" w:pos="567"/>
        </w:tabs>
        <w:ind w:left="567" w:hanging="567"/>
        <w:rPr>
          <w:kern w:val="0"/>
          <w:szCs w:val="24"/>
          <w:lang w:eastAsia="en-GB"/>
        </w:rPr>
      </w:pPr>
      <w:r w:rsidRPr="005F050D">
        <w:rPr>
          <w:kern w:val="0"/>
          <w:szCs w:val="24"/>
          <w:lang w:eastAsia="en-GB"/>
        </w:rPr>
        <w:t>Draft version of the Offering Document/ Marketing Document;</w:t>
      </w:r>
    </w:p>
    <w:p w:rsidR="007E14A8" w:rsidRDefault="007E14A8" w:rsidP="007E14A8">
      <w:pPr>
        <w:ind w:left="567"/>
        <w:rPr>
          <w:kern w:val="0"/>
          <w:szCs w:val="24"/>
          <w:lang w:eastAsia="en-GB"/>
        </w:rPr>
      </w:pPr>
    </w:p>
    <w:p w:rsidR="00F80A4C" w:rsidRPr="005F050D" w:rsidRDefault="00F80A4C" w:rsidP="007560CC">
      <w:pPr>
        <w:numPr>
          <w:ilvl w:val="0"/>
          <w:numId w:val="13"/>
        </w:numPr>
        <w:tabs>
          <w:tab w:val="clear" w:pos="1080"/>
          <w:tab w:val="num" w:pos="567"/>
        </w:tabs>
        <w:ind w:left="567" w:hanging="567"/>
        <w:rPr>
          <w:kern w:val="0"/>
          <w:szCs w:val="24"/>
          <w:lang w:eastAsia="en-GB"/>
        </w:rPr>
      </w:pPr>
      <w:r w:rsidRPr="005F050D">
        <w:rPr>
          <w:kern w:val="0"/>
          <w:szCs w:val="24"/>
          <w:lang w:eastAsia="en-GB"/>
        </w:rPr>
        <w:t xml:space="preserve">Draft version of the Memorandum &amp; Articles of Association of the </w:t>
      </w:r>
      <w:r w:rsidR="007E14A8">
        <w:rPr>
          <w:kern w:val="0"/>
          <w:szCs w:val="24"/>
          <w:lang w:eastAsia="en-GB"/>
        </w:rPr>
        <w:t>AIF</w:t>
      </w:r>
      <w:r w:rsidRPr="005F050D">
        <w:rPr>
          <w:kern w:val="0"/>
          <w:szCs w:val="24"/>
          <w:lang w:eastAsia="en-GB"/>
        </w:rPr>
        <w:t>;</w:t>
      </w:r>
    </w:p>
    <w:p w:rsidR="007E14A8" w:rsidRDefault="007E14A8" w:rsidP="007E14A8">
      <w:pPr>
        <w:ind w:left="567"/>
        <w:rPr>
          <w:kern w:val="0"/>
          <w:szCs w:val="24"/>
          <w:lang w:eastAsia="en-GB"/>
        </w:rPr>
      </w:pPr>
    </w:p>
    <w:p w:rsidR="00F80A4C" w:rsidRPr="005F050D" w:rsidRDefault="00F80A4C" w:rsidP="007560CC">
      <w:pPr>
        <w:numPr>
          <w:ilvl w:val="0"/>
          <w:numId w:val="13"/>
        </w:numPr>
        <w:tabs>
          <w:tab w:val="clear" w:pos="1080"/>
          <w:tab w:val="num" w:pos="567"/>
        </w:tabs>
        <w:ind w:left="567" w:hanging="567"/>
        <w:rPr>
          <w:kern w:val="0"/>
          <w:szCs w:val="24"/>
          <w:lang w:eastAsia="en-GB"/>
        </w:rPr>
      </w:pPr>
      <w:r w:rsidRPr="005F050D">
        <w:rPr>
          <w:kern w:val="0"/>
          <w:szCs w:val="24"/>
          <w:lang w:eastAsia="en-GB"/>
        </w:rPr>
        <w:t>Draft Board of Directors’ resolution:</w:t>
      </w:r>
    </w:p>
    <w:p w:rsidR="007E14A8" w:rsidRPr="007E14A8" w:rsidRDefault="007E14A8" w:rsidP="007560CC">
      <w:pPr>
        <w:numPr>
          <w:ilvl w:val="0"/>
          <w:numId w:val="5"/>
        </w:numPr>
        <w:tabs>
          <w:tab w:val="clear" w:pos="720"/>
          <w:tab w:val="num" w:pos="1134"/>
        </w:tabs>
        <w:ind w:left="1134" w:hanging="567"/>
        <w:rPr>
          <w:iCs/>
          <w:kern w:val="0"/>
          <w:szCs w:val="24"/>
          <w:lang w:eastAsia="en-GB"/>
        </w:rPr>
      </w:pPr>
      <w:r w:rsidRPr="007E14A8">
        <w:rPr>
          <w:iCs/>
          <w:kern w:val="0"/>
          <w:szCs w:val="24"/>
          <w:lang w:eastAsia="en-GB"/>
        </w:rPr>
        <w:t xml:space="preserve">confirming the Directors’ intention to apply for a licence in favour of the </w:t>
      </w:r>
      <w:r>
        <w:rPr>
          <w:iCs/>
          <w:kern w:val="0"/>
          <w:szCs w:val="24"/>
          <w:lang w:eastAsia="en-GB"/>
        </w:rPr>
        <w:t>AIF</w:t>
      </w:r>
      <w:r w:rsidRPr="007E14A8">
        <w:rPr>
          <w:iCs/>
          <w:kern w:val="0"/>
          <w:szCs w:val="24"/>
          <w:lang w:eastAsia="en-GB"/>
        </w:rPr>
        <w:t xml:space="preserve"> to operate as, an incorporated cell of the SICAV Incorporated Cell Company (SICAV ICC) or incorporated cell of the Recognised Incorporated Cell Company (RICC);</w:t>
      </w:r>
    </w:p>
    <w:p w:rsidR="007E14A8" w:rsidRPr="007E14A8" w:rsidRDefault="007E14A8" w:rsidP="007560CC">
      <w:pPr>
        <w:numPr>
          <w:ilvl w:val="0"/>
          <w:numId w:val="5"/>
        </w:numPr>
        <w:tabs>
          <w:tab w:val="clear" w:pos="720"/>
          <w:tab w:val="num" w:pos="1134"/>
        </w:tabs>
        <w:ind w:left="1134" w:hanging="567"/>
        <w:rPr>
          <w:iCs/>
          <w:kern w:val="0"/>
          <w:szCs w:val="24"/>
          <w:lang w:eastAsia="en-GB"/>
        </w:rPr>
      </w:pPr>
      <w:r w:rsidRPr="007E14A8">
        <w:rPr>
          <w:kern w:val="0"/>
          <w:szCs w:val="24"/>
          <w:lang w:eastAsia="en-GB"/>
        </w:rPr>
        <w:t>identifying</w:t>
      </w:r>
      <w:r w:rsidRPr="007E14A8">
        <w:rPr>
          <w:iCs/>
          <w:kern w:val="0"/>
          <w:szCs w:val="24"/>
          <w:lang w:eastAsia="en-GB"/>
        </w:rPr>
        <w:t xml:space="preserve"> the person(s) responsible for signing the application documents;</w:t>
      </w:r>
    </w:p>
    <w:p w:rsidR="007E14A8" w:rsidRPr="007E14A8" w:rsidRDefault="007E14A8" w:rsidP="007560CC">
      <w:pPr>
        <w:numPr>
          <w:ilvl w:val="0"/>
          <w:numId w:val="5"/>
        </w:numPr>
        <w:tabs>
          <w:tab w:val="clear" w:pos="720"/>
          <w:tab w:val="num" w:pos="1134"/>
        </w:tabs>
        <w:ind w:left="1134" w:hanging="567"/>
        <w:rPr>
          <w:iCs/>
          <w:kern w:val="0"/>
          <w:szCs w:val="24"/>
          <w:lang w:eastAsia="en-GB"/>
        </w:rPr>
      </w:pPr>
      <w:r w:rsidRPr="007E14A8">
        <w:rPr>
          <w:kern w:val="0"/>
          <w:szCs w:val="24"/>
          <w:lang w:eastAsia="en-GB"/>
        </w:rPr>
        <w:t>identifying</w:t>
      </w:r>
      <w:r w:rsidRPr="007E14A8">
        <w:rPr>
          <w:iCs/>
          <w:kern w:val="0"/>
          <w:szCs w:val="24"/>
          <w:lang w:eastAsia="en-GB"/>
        </w:rPr>
        <w:t xml:space="preserve"> the person(s) responsible for acting as a point of liaison with the MFSA;</w:t>
      </w:r>
    </w:p>
    <w:p w:rsidR="007E14A8" w:rsidRPr="007E14A8" w:rsidRDefault="007E14A8" w:rsidP="007560CC">
      <w:pPr>
        <w:numPr>
          <w:ilvl w:val="0"/>
          <w:numId w:val="5"/>
        </w:numPr>
        <w:tabs>
          <w:tab w:val="clear" w:pos="720"/>
          <w:tab w:val="num" w:pos="1134"/>
        </w:tabs>
        <w:ind w:left="1134" w:hanging="567"/>
        <w:rPr>
          <w:iCs/>
          <w:kern w:val="0"/>
          <w:szCs w:val="24"/>
          <w:lang w:eastAsia="en-GB"/>
        </w:rPr>
      </w:pPr>
      <w:r w:rsidRPr="007E14A8">
        <w:rPr>
          <w:kern w:val="0"/>
          <w:szCs w:val="24"/>
          <w:lang w:eastAsia="en-GB"/>
        </w:rPr>
        <w:t>identifying</w:t>
      </w:r>
      <w:r w:rsidRPr="007E14A8">
        <w:rPr>
          <w:iCs/>
          <w:kern w:val="0"/>
          <w:szCs w:val="24"/>
          <w:lang w:eastAsia="en-GB"/>
        </w:rPr>
        <w:t xml:space="preserve"> the person(s) responsible on behalf of the Board for the Compliance obligations of the </w:t>
      </w:r>
      <w:r w:rsidR="00547791">
        <w:rPr>
          <w:iCs/>
          <w:kern w:val="0"/>
          <w:szCs w:val="24"/>
          <w:lang w:eastAsia="en-GB"/>
        </w:rPr>
        <w:t>AIF</w:t>
      </w:r>
      <w:r w:rsidRPr="007E14A8">
        <w:rPr>
          <w:iCs/>
          <w:kern w:val="0"/>
          <w:szCs w:val="24"/>
          <w:lang w:eastAsia="en-GB"/>
        </w:rPr>
        <w:t>;</w:t>
      </w:r>
    </w:p>
    <w:p w:rsidR="007E14A8" w:rsidRPr="007E14A8" w:rsidRDefault="007E14A8" w:rsidP="007560CC">
      <w:pPr>
        <w:numPr>
          <w:ilvl w:val="0"/>
          <w:numId w:val="5"/>
        </w:numPr>
        <w:tabs>
          <w:tab w:val="clear" w:pos="720"/>
          <w:tab w:val="num" w:pos="1134"/>
        </w:tabs>
        <w:ind w:left="1134" w:hanging="567"/>
        <w:rPr>
          <w:iCs/>
          <w:kern w:val="0"/>
          <w:szCs w:val="24"/>
          <w:lang w:eastAsia="en-GB"/>
        </w:rPr>
      </w:pPr>
      <w:r w:rsidRPr="007E14A8">
        <w:rPr>
          <w:kern w:val="0"/>
          <w:szCs w:val="24"/>
          <w:lang w:eastAsia="en-GB"/>
        </w:rPr>
        <w:t>identifying</w:t>
      </w:r>
      <w:r w:rsidRPr="007E14A8">
        <w:rPr>
          <w:iCs/>
          <w:kern w:val="0"/>
          <w:szCs w:val="24"/>
          <w:lang w:eastAsia="en-GB"/>
        </w:rPr>
        <w:t xml:space="preserve"> the person(s) responsible on behalf of the Board for the AML obligations of the </w:t>
      </w:r>
      <w:r w:rsidR="00547791">
        <w:rPr>
          <w:iCs/>
          <w:kern w:val="0"/>
          <w:szCs w:val="24"/>
          <w:lang w:eastAsia="en-GB"/>
        </w:rPr>
        <w:t>AIF</w:t>
      </w:r>
      <w:r w:rsidRPr="007E14A8">
        <w:rPr>
          <w:iCs/>
          <w:kern w:val="0"/>
          <w:szCs w:val="24"/>
          <w:lang w:eastAsia="en-GB"/>
        </w:rPr>
        <w:t>;</w:t>
      </w:r>
    </w:p>
    <w:p w:rsidR="007E14A8" w:rsidRPr="007E14A8" w:rsidRDefault="007E14A8" w:rsidP="007560CC">
      <w:pPr>
        <w:numPr>
          <w:ilvl w:val="0"/>
          <w:numId w:val="5"/>
        </w:numPr>
        <w:tabs>
          <w:tab w:val="clear" w:pos="720"/>
          <w:tab w:val="num" w:pos="1134"/>
        </w:tabs>
        <w:ind w:left="1134" w:hanging="567"/>
        <w:rPr>
          <w:iCs/>
          <w:kern w:val="0"/>
          <w:szCs w:val="24"/>
          <w:lang w:eastAsia="en-GB"/>
        </w:rPr>
      </w:pPr>
      <w:r w:rsidRPr="007E14A8">
        <w:rPr>
          <w:kern w:val="0"/>
          <w:szCs w:val="24"/>
          <w:lang w:eastAsia="en-GB"/>
        </w:rPr>
        <w:t>approving</w:t>
      </w:r>
      <w:r w:rsidRPr="007E14A8">
        <w:rPr>
          <w:iCs/>
          <w:kern w:val="0"/>
          <w:szCs w:val="24"/>
          <w:lang w:eastAsia="en-GB"/>
        </w:rPr>
        <w:t xml:space="preserve"> and assuming responsibility for the contents of the Offering Document/ Marketing Document;</w:t>
      </w:r>
    </w:p>
    <w:p w:rsidR="007E14A8" w:rsidRPr="005F050D" w:rsidRDefault="007E14A8" w:rsidP="007E14A8">
      <w:pPr>
        <w:ind w:left="1134"/>
        <w:rPr>
          <w:iCs/>
          <w:kern w:val="0"/>
          <w:szCs w:val="24"/>
          <w:lang w:eastAsia="en-GB"/>
        </w:rPr>
      </w:pPr>
    </w:p>
    <w:p w:rsidR="00F80A4C" w:rsidRPr="00547791" w:rsidRDefault="00F80A4C" w:rsidP="007560CC">
      <w:pPr>
        <w:numPr>
          <w:ilvl w:val="0"/>
          <w:numId w:val="13"/>
        </w:numPr>
        <w:tabs>
          <w:tab w:val="clear" w:pos="1080"/>
          <w:tab w:val="num" w:pos="567"/>
          <w:tab w:val="num" w:pos="1134"/>
        </w:tabs>
        <w:ind w:left="567" w:hanging="567"/>
        <w:rPr>
          <w:kern w:val="0"/>
          <w:szCs w:val="24"/>
          <w:lang w:eastAsia="en-GB"/>
        </w:rPr>
      </w:pPr>
      <w:r w:rsidRPr="00547791">
        <w:rPr>
          <w:kern w:val="0"/>
          <w:szCs w:val="24"/>
          <w:lang w:eastAsia="en-GB"/>
        </w:rPr>
        <w:t xml:space="preserve">A </w:t>
      </w:r>
      <w:r w:rsidR="00547791" w:rsidRPr="00547791">
        <w:rPr>
          <w:kern w:val="0"/>
          <w:szCs w:val="24"/>
          <w:lang w:eastAsia="en-GB"/>
        </w:rPr>
        <w:t>copy of the Resolution passed by the Board of Directors of the SICAV ICC (umbrella fund) or the RICC which</w:t>
      </w:r>
      <w:r w:rsidR="00884342">
        <w:rPr>
          <w:kern w:val="0"/>
          <w:szCs w:val="24"/>
          <w:lang w:eastAsia="en-GB"/>
        </w:rPr>
        <w:t>:</w:t>
      </w:r>
      <w:r w:rsidR="00547791" w:rsidRPr="00547791">
        <w:rPr>
          <w:kern w:val="0"/>
          <w:szCs w:val="24"/>
          <w:lang w:eastAsia="en-GB"/>
        </w:rPr>
        <w:t xml:space="preserve"> </w:t>
      </w:r>
    </w:p>
    <w:p w:rsidR="00547791" w:rsidRPr="00D32024" w:rsidRDefault="00547791" w:rsidP="007560CC">
      <w:pPr>
        <w:numPr>
          <w:ilvl w:val="0"/>
          <w:numId w:val="5"/>
        </w:numPr>
        <w:tabs>
          <w:tab w:val="clear" w:pos="720"/>
          <w:tab w:val="num" w:pos="1134"/>
        </w:tabs>
        <w:ind w:left="1134" w:hanging="567"/>
        <w:rPr>
          <w:kern w:val="0"/>
          <w:szCs w:val="24"/>
          <w:lang w:eastAsia="en-GB"/>
        </w:rPr>
      </w:pPr>
      <w:r w:rsidRPr="00D32024">
        <w:rPr>
          <w:kern w:val="0"/>
          <w:szCs w:val="24"/>
          <w:lang w:eastAsia="en-GB"/>
        </w:rPr>
        <w:t>Approves the name of the incorporated cell being established;</w:t>
      </w:r>
    </w:p>
    <w:p w:rsidR="00547791" w:rsidRPr="00D32024" w:rsidRDefault="00547791" w:rsidP="007560CC">
      <w:pPr>
        <w:numPr>
          <w:ilvl w:val="0"/>
          <w:numId w:val="5"/>
        </w:numPr>
        <w:tabs>
          <w:tab w:val="clear" w:pos="720"/>
          <w:tab w:val="num" w:pos="1134"/>
        </w:tabs>
        <w:ind w:left="1134" w:hanging="567"/>
        <w:rPr>
          <w:kern w:val="0"/>
          <w:szCs w:val="24"/>
          <w:lang w:eastAsia="en-GB"/>
        </w:rPr>
      </w:pPr>
      <w:r w:rsidRPr="00D32024">
        <w:rPr>
          <w:kern w:val="0"/>
          <w:szCs w:val="24"/>
          <w:lang w:eastAsia="en-GB"/>
        </w:rPr>
        <w:t>Approves the terms of the memorandum and articles of association of the incorporated cell and resolves that the said memorandum and articles of association of the incorporated cell are to be entered into by the incorporated cell company; and</w:t>
      </w:r>
    </w:p>
    <w:p w:rsidR="00547791" w:rsidRPr="00D32024" w:rsidRDefault="00547791" w:rsidP="007560CC">
      <w:pPr>
        <w:numPr>
          <w:ilvl w:val="0"/>
          <w:numId w:val="5"/>
        </w:numPr>
        <w:tabs>
          <w:tab w:val="clear" w:pos="720"/>
          <w:tab w:val="num" w:pos="1134"/>
        </w:tabs>
        <w:ind w:left="1134" w:hanging="567"/>
        <w:rPr>
          <w:kern w:val="0"/>
          <w:szCs w:val="24"/>
          <w:lang w:eastAsia="en-GB"/>
        </w:rPr>
      </w:pPr>
      <w:r w:rsidRPr="00D32024">
        <w:rPr>
          <w:kern w:val="0"/>
          <w:szCs w:val="24"/>
          <w:lang w:eastAsia="en-GB"/>
        </w:rPr>
        <w:t>Authorises, if applicable, the subscription by the incorporated cell company of a share or shares in the incorporated cell.</w:t>
      </w:r>
    </w:p>
    <w:p w:rsidR="007E14A8" w:rsidRPr="005F050D" w:rsidRDefault="007E14A8" w:rsidP="007E14A8">
      <w:pPr>
        <w:ind w:left="1134"/>
        <w:rPr>
          <w:kern w:val="0"/>
          <w:szCs w:val="24"/>
          <w:lang w:eastAsia="en-GB"/>
        </w:rPr>
      </w:pPr>
    </w:p>
    <w:p w:rsidR="00F80A4C" w:rsidRPr="005F050D" w:rsidRDefault="00F80A4C" w:rsidP="007560CC">
      <w:pPr>
        <w:numPr>
          <w:ilvl w:val="0"/>
          <w:numId w:val="13"/>
        </w:numPr>
        <w:tabs>
          <w:tab w:val="clear" w:pos="1080"/>
          <w:tab w:val="num" w:pos="567"/>
        </w:tabs>
        <w:ind w:left="567" w:hanging="567"/>
        <w:rPr>
          <w:kern w:val="0"/>
          <w:szCs w:val="24"/>
          <w:lang w:eastAsia="en-GB"/>
        </w:rPr>
      </w:pPr>
      <w:r w:rsidRPr="005F050D">
        <w:rPr>
          <w:kern w:val="0"/>
          <w:szCs w:val="24"/>
          <w:lang w:eastAsia="en-GB"/>
        </w:rPr>
        <w:t>Application Fee;</w:t>
      </w:r>
    </w:p>
    <w:p w:rsidR="007E14A8" w:rsidRDefault="007E14A8" w:rsidP="007E14A8">
      <w:pPr>
        <w:ind w:left="426"/>
        <w:rPr>
          <w:kern w:val="0"/>
          <w:szCs w:val="24"/>
          <w:lang w:eastAsia="en-GB"/>
        </w:rPr>
      </w:pPr>
    </w:p>
    <w:p w:rsidR="00F80A4C" w:rsidRPr="005F050D" w:rsidRDefault="00F80A4C" w:rsidP="007560CC">
      <w:pPr>
        <w:numPr>
          <w:ilvl w:val="0"/>
          <w:numId w:val="13"/>
        </w:numPr>
        <w:tabs>
          <w:tab w:val="clear" w:pos="1080"/>
          <w:tab w:val="num" w:pos="567"/>
        </w:tabs>
        <w:ind w:left="567" w:hanging="567"/>
        <w:rPr>
          <w:kern w:val="0"/>
          <w:szCs w:val="24"/>
          <w:lang w:eastAsia="en-GB"/>
        </w:rPr>
      </w:pPr>
      <w:r w:rsidRPr="005F050D">
        <w:rPr>
          <w:kern w:val="0"/>
          <w:szCs w:val="24"/>
          <w:lang w:eastAsia="en-GB"/>
        </w:rPr>
        <w:t xml:space="preserve">Directors of the </w:t>
      </w:r>
      <w:r w:rsidR="00547791">
        <w:rPr>
          <w:kern w:val="0"/>
          <w:szCs w:val="24"/>
          <w:lang w:eastAsia="en-GB"/>
        </w:rPr>
        <w:t>AIF</w:t>
      </w:r>
      <w:r w:rsidRPr="005F050D">
        <w:rPr>
          <w:kern w:val="0"/>
          <w:szCs w:val="24"/>
          <w:lang w:eastAsia="en-GB"/>
        </w:rPr>
        <w:t>:</w:t>
      </w:r>
    </w:p>
    <w:p w:rsidR="00F80A4C" w:rsidRPr="005F050D" w:rsidRDefault="00F80A4C" w:rsidP="00547791">
      <w:pPr>
        <w:ind w:left="567"/>
        <w:rPr>
          <w:i/>
          <w:iCs/>
          <w:kern w:val="0"/>
          <w:szCs w:val="24"/>
          <w:u w:val="single"/>
          <w:lang w:eastAsia="en-GB"/>
        </w:rPr>
      </w:pPr>
      <w:r w:rsidRPr="005F050D">
        <w:rPr>
          <w:i/>
          <w:iCs/>
          <w:kern w:val="0"/>
          <w:szCs w:val="24"/>
          <w:u w:val="single"/>
          <w:lang w:eastAsia="en-GB"/>
        </w:rPr>
        <w:t>where Individuals</w:t>
      </w:r>
    </w:p>
    <w:p w:rsidR="00F80A4C" w:rsidRPr="005F050D" w:rsidRDefault="00F80A4C" w:rsidP="007560CC">
      <w:pPr>
        <w:numPr>
          <w:ilvl w:val="0"/>
          <w:numId w:val="5"/>
        </w:numPr>
        <w:tabs>
          <w:tab w:val="clear" w:pos="720"/>
          <w:tab w:val="num" w:pos="1134"/>
        </w:tabs>
        <w:ind w:left="1134" w:hanging="567"/>
        <w:rPr>
          <w:iCs/>
          <w:kern w:val="0"/>
          <w:szCs w:val="24"/>
          <w:lang w:eastAsia="en-GB"/>
        </w:rPr>
      </w:pPr>
      <w:r w:rsidRPr="005F050D">
        <w:rPr>
          <w:iCs/>
          <w:kern w:val="0"/>
          <w:szCs w:val="24"/>
          <w:lang w:eastAsia="en-GB"/>
        </w:rPr>
        <w:t>Personal Questionnaires of the proposed Director(s);</w:t>
      </w:r>
    </w:p>
    <w:p w:rsidR="00F80A4C" w:rsidRPr="005F050D" w:rsidRDefault="00F80A4C" w:rsidP="00F80A4C">
      <w:pPr>
        <w:ind w:left="426"/>
        <w:rPr>
          <w:i/>
          <w:iCs/>
          <w:kern w:val="0"/>
          <w:szCs w:val="24"/>
          <w:u w:val="single"/>
          <w:lang w:eastAsia="en-GB"/>
        </w:rPr>
      </w:pPr>
    </w:p>
    <w:p w:rsidR="00F80A4C" w:rsidRPr="005F050D" w:rsidRDefault="00F80A4C" w:rsidP="00547791">
      <w:pPr>
        <w:ind w:left="567"/>
        <w:rPr>
          <w:i/>
          <w:iCs/>
          <w:kern w:val="0"/>
          <w:szCs w:val="24"/>
          <w:u w:val="single"/>
          <w:lang w:eastAsia="en-GB"/>
        </w:rPr>
      </w:pPr>
      <w:r w:rsidRPr="005F050D">
        <w:rPr>
          <w:i/>
          <w:iCs/>
          <w:kern w:val="0"/>
          <w:szCs w:val="24"/>
          <w:u w:val="single"/>
          <w:lang w:eastAsia="en-GB"/>
        </w:rPr>
        <w:t>where Corporate, regulated in a recognised jurisdiction</w:t>
      </w:r>
    </w:p>
    <w:p w:rsidR="00F80A4C" w:rsidRPr="005F050D" w:rsidRDefault="00F80A4C" w:rsidP="007560CC">
      <w:pPr>
        <w:numPr>
          <w:ilvl w:val="0"/>
          <w:numId w:val="5"/>
        </w:numPr>
        <w:tabs>
          <w:tab w:val="clear" w:pos="720"/>
          <w:tab w:val="num" w:pos="1134"/>
        </w:tabs>
        <w:ind w:left="1134" w:hanging="567"/>
        <w:rPr>
          <w:iCs/>
          <w:kern w:val="0"/>
          <w:szCs w:val="24"/>
          <w:lang w:eastAsia="en-GB"/>
        </w:rPr>
      </w:pPr>
      <w:r w:rsidRPr="005F050D">
        <w:rPr>
          <w:iCs/>
          <w:kern w:val="0"/>
          <w:szCs w:val="24"/>
          <w:lang w:eastAsia="en-GB"/>
        </w:rPr>
        <w:t>details of the regulatory status of the proposed Corporate Director(s);</w:t>
      </w:r>
    </w:p>
    <w:p w:rsidR="00F80A4C" w:rsidRPr="005F050D" w:rsidRDefault="00F80A4C" w:rsidP="007560CC">
      <w:pPr>
        <w:numPr>
          <w:ilvl w:val="0"/>
          <w:numId w:val="5"/>
        </w:numPr>
        <w:tabs>
          <w:tab w:val="clear" w:pos="720"/>
          <w:tab w:val="num" w:pos="1134"/>
        </w:tabs>
        <w:ind w:left="1134" w:hanging="567"/>
        <w:rPr>
          <w:iCs/>
          <w:kern w:val="0"/>
          <w:szCs w:val="24"/>
          <w:lang w:eastAsia="en-GB"/>
        </w:rPr>
      </w:pPr>
      <w:r w:rsidRPr="005F050D">
        <w:rPr>
          <w:iCs/>
          <w:kern w:val="0"/>
          <w:szCs w:val="24"/>
          <w:lang w:eastAsia="en-GB"/>
        </w:rPr>
        <w:t xml:space="preserve">name of the individual that will represent the Corporate Director on the Board of Directors of the </w:t>
      </w:r>
      <w:r w:rsidR="007E14A8">
        <w:rPr>
          <w:iCs/>
          <w:kern w:val="0"/>
          <w:szCs w:val="24"/>
          <w:lang w:eastAsia="en-GB"/>
        </w:rPr>
        <w:t>AIF</w:t>
      </w:r>
      <w:r w:rsidRPr="005F050D">
        <w:rPr>
          <w:iCs/>
          <w:kern w:val="0"/>
          <w:szCs w:val="24"/>
          <w:lang w:eastAsia="en-GB"/>
        </w:rPr>
        <w:t>;</w:t>
      </w:r>
    </w:p>
    <w:p w:rsidR="00F80A4C" w:rsidRPr="005F050D" w:rsidRDefault="00F80A4C" w:rsidP="00F80A4C">
      <w:pPr>
        <w:ind w:left="426"/>
        <w:rPr>
          <w:kern w:val="0"/>
          <w:szCs w:val="24"/>
          <w:lang w:eastAsia="en-GB"/>
        </w:rPr>
      </w:pPr>
    </w:p>
    <w:p w:rsidR="00F80A4C" w:rsidRPr="005F050D" w:rsidRDefault="00F80A4C" w:rsidP="007560CC">
      <w:pPr>
        <w:numPr>
          <w:ilvl w:val="0"/>
          <w:numId w:val="13"/>
        </w:numPr>
        <w:tabs>
          <w:tab w:val="clear" w:pos="1080"/>
          <w:tab w:val="num" w:pos="567"/>
        </w:tabs>
        <w:ind w:left="567" w:hanging="567"/>
        <w:rPr>
          <w:kern w:val="0"/>
          <w:szCs w:val="24"/>
          <w:lang w:eastAsia="en-GB"/>
        </w:rPr>
      </w:pPr>
      <w:r w:rsidRPr="005F050D">
        <w:rPr>
          <w:kern w:val="0"/>
          <w:szCs w:val="24"/>
          <w:lang w:eastAsia="en-GB"/>
        </w:rPr>
        <w:lastRenderedPageBreak/>
        <w:t xml:space="preserve">Founder Shareholder(s) – that hold more than 10% of the voting shares: </w:t>
      </w:r>
    </w:p>
    <w:p w:rsidR="00F80A4C" w:rsidRPr="005F050D" w:rsidRDefault="00F80A4C" w:rsidP="00547791">
      <w:pPr>
        <w:ind w:left="567"/>
        <w:rPr>
          <w:i/>
          <w:iCs/>
          <w:kern w:val="0"/>
          <w:szCs w:val="24"/>
          <w:u w:val="single"/>
          <w:lang w:eastAsia="en-GB"/>
        </w:rPr>
      </w:pPr>
      <w:r w:rsidRPr="005F050D">
        <w:rPr>
          <w:i/>
          <w:iCs/>
          <w:kern w:val="0"/>
          <w:szCs w:val="24"/>
          <w:u w:val="single"/>
          <w:lang w:eastAsia="en-GB"/>
        </w:rPr>
        <w:t>where Individuals</w:t>
      </w:r>
    </w:p>
    <w:p w:rsidR="00F80A4C" w:rsidRPr="005F050D" w:rsidRDefault="00F80A4C" w:rsidP="007560CC">
      <w:pPr>
        <w:numPr>
          <w:ilvl w:val="0"/>
          <w:numId w:val="5"/>
        </w:numPr>
        <w:tabs>
          <w:tab w:val="clear" w:pos="720"/>
          <w:tab w:val="num" w:pos="1134"/>
        </w:tabs>
        <w:ind w:left="1134" w:hanging="567"/>
        <w:rPr>
          <w:iCs/>
          <w:kern w:val="0"/>
          <w:szCs w:val="24"/>
          <w:lang w:eastAsia="en-GB"/>
        </w:rPr>
      </w:pPr>
      <w:r w:rsidRPr="005F050D">
        <w:rPr>
          <w:iCs/>
          <w:kern w:val="0"/>
          <w:szCs w:val="24"/>
          <w:lang w:eastAsia="en-GB"/>
        </w:rPr>
        <w:t>Personal Questionnaire of the proposed Founder Shareholder(s);</w:t>
      </w:r>
    </w:p>
    <w:p w:rsidR="00F80A4C" w:rsidRPr="005F050D" w:rsidRDefault="00F80A4C" w:rsidP="00F80A4C">
      <w:pPr>
        <w:ind w:left="426"/>
        <w:rPr>
          <w:iCs/>
          <w:kern w:val="0"/>
          <w:szCs w:val="24"/>
          <w:lang w:eastAsia="en-GB"/>
        </w:rPr>
      </w:pPr>
    </w:p>
    <w:p w:rsidR="00F80A4C" w:rsidRPr="005F050D" w:rsidRDefault="00F80A4C" w:rsidP="00547791">
      <w:pPr>
        <w:ind w:left="567"/>
        <w:rPr>
          <w:i/>
          <w:iCs/>
          <w:kern w:val="0"/>
          <w:szCs w:val="24"/>
          <w:u w:val="single"/>
          <w:lang w:eastAsia="en-GB"/>
        </w:rPr>
      </w:pPr>
      <w:r w:rsidRPr="005F050D">
        <w:rPr>
          <w:i/>
          <w:iCs/>
          <w:kern w:val="0"/>
          <w:szCs w:val="24"/>
          <w:u w:val="single"/>
          <w:lang w:eastAsia="en-GB"/>
        </w:rPr>
        <w:t>where Corporate, regulated in a recognised jurisdiction</w:t>
      </w:r>
    </w:p>
    <w:p w:rsidR="00F80A4C" w:rsidRPr="005F050D" w:rsidRDefault="00F80A4C" w:rsidP="007560CC">
      <w:pPr>
        <w:numPr>
          <w:ilvl w:val="0"/>
          <w:numId w:val="5"/>
        </w:numPr>
        <w:tabs>
          <w:tab w:val="clear" w:pos="720"/>
          <w:tab w:val="num" w:pos="1134"/>
        </w:tabs>
        <w:ind w:left="1134" w:hanging="567"/>
        <w:rPr>
          <w:iCs/>
          <w:kern w:val="0"/>
          <w:szCs w:val="24"/>
          <w:lang w:eastAsia="en-GB"/>
        </w:rPr>
      </w:pPr>
      <w:r w:rsidRPr="005F050D">
        <w:rPr>
          <w:iCs/>
          <w:kern w:val="0"/>
          <w:szCs w:val="24"/>
          <w:lang w:eastAsia="en-GB"/>
        </w:rPr>
        <w:t>details of the regulatory status of the proposed Corporate Founder Shareholder(s);</w:t>
      </w:r>
    </w:p>
    <w:p w:rsidR="00F80A4C" w:rsidRPr="005F050D" w:rsidRDefault="00F80A4C" w:rsidP="00F80A4C">
      <w:pPr>
        <w:ind w:left="426"/>
        <w:rPr>
          <w:iCs/>
          <w:kern w:val="0"/>
          <w:szCs w:val="24"/>
          <w:lang w:eastAsia="en-GB"/>
        </w:rPr>
      </w:pPr>
    </w:p>
    <w:p w:rsidR="00F80A4C" w:rsidRPr="005F050D" w:rsidRDefault="00F80A4C" w:rsidP="00547791">
      <w:pPr>
        <w:ind w:left="567"/>
        <w:rPr>
          <w:i/>
          <w:iCs/>
          <w:kern w:val="0"/>
          <w:szCs w:val="24"/>
          <w:u w:val="single"/>
          <w:lang w:eastAsia="en-GB"/>
        </w:rPr>
      </w:pPr>
      <w:r w:rsidRPr="005F050D">
        <w:rPr>
          <w:i/>
          <w:iCs/>
          <w:kern w:val="0"/>
          <w:szCs w:val="24"/>
          <w:u w:val="single"/>
          <w:lang w:eastAsia="en-GB"/>
        </w:rPr>
        <w:t>where Corporate, not regulated in a recognised jurisdiction</w:t>
      </w:r>
    </w:p>
    <w:p w:rsidR="00F80A4C" w:rsidRPr="005F050D" w:rsidRDefault="00F80A4C" w:rsidP="007560CC">
      <w:pPr>
        <w:numPr>
          <w:ilvl w:val="0"/>
          <w:numId w:val="5"/>
        </w:numPr>
        <w:tabs>
          <w:tab w:val="clear" w:pos="720"/>
          <w:tab w:val="num" w:pos="1134"/>
        </w:tabs>
        <w:ind w:left="1134" w:hanging="567"/>
        <w:rPr>
          <w:iCs/>
          <w:kern w:val="0"/>
          <w:szCs w:val="24"/>
          <w:lang w:eastAsia="en-GB"/>
        </w:rPr>
      </w:pPr>
      <w:r w:rsidRPr="005F050D">
        <w:rPr>
          <w:iCs/>
          <w:kern w:val="0"/>
          <w:szCs w:val="24"/>
          <w:lang w:eastAsia="en-GB"/>
        </w:rPr>
        <w:t>Personal Questionnaire of the Directors of the proposed Corporate Founder Shareholder(s);</w:t>
      </w:r>
    </w:p>
    <w:p w:rsidR="00F80A4C" w:rsidRPr="005F050D" w:rsidRDefault="00F80A4C" w:rsidP="007560CC">
      <w:pPr>
        <w:numPr>
          <w:ilvl w:val="0"/>
          <w:numId w:val="5"/>
        </w:numPr>
        <w:tabs>
          <w:tab w:val="clear" w:pos="720"/>
          <w:tab w:val="num" w:pos="1134"/>
        </w:tabs>
        <w:ind w:left="1134" w:hanging="567"/>
        <w:rPr>
          <w:iCs/>
          <w:kern w:val="0"/>
          <w:szCs w:val="24"/>
          <w:lang w:eastAsia="en-GB"/>
        </w:rPr>
      </w:pPr>
      <w:r w:rsidRPr="005F050D">
        <w:rPr>
          <w:iCs/>
          <w:kern w:val="0"/>
          <w:szCs w:val="24"/>
          <w:lang w:eastAsia="en-GB"/>
        </w:rPr>
        <w:t>Personal Questionnaire of the qualifying beneficial owners of the proposed Corporate Founder Shareholder(s); and</w:t>
      </w:r>
    </w:p>
    <w:p w:rsidR="00F80A4C" w:rsidRDefault="00F80A4C" w:rsidP="007560CC">
      <w:pPr>
        <w:numPr>
          <w:ilvl w:val="0"/>
          <w:numId w:val="5"/>
        </w:numPr>
        <w:tabs>
          <w:tab w:val="clear" w:pos="720"/>
          <w:tab w:val="num" w:pos="1134"/>
        </w:tabs>
        <w:ind w:left="1134" w:hanging="567"/>
        <w:rPr>
          <w:iCs/>
          <w:kern w:val="0"/>
          <w:szCs w:val="24"/>
          <w:lang w:eastAsia="en-GB"/>
        </w:rPr>
      </w:pPr>
      <w:r w:rsidRPr="005F050D">
        <w:rPr>
          <w:iCs/>
          <w:kern w:val="0"/>
          <w:szCs w:val="24"/>
          <w:lang w:eastAsia="en-GB"/>
        </w:rPr>
        <w:t>last three years</w:t>
      </w:r>
      <w:r w:rsidR="008A511F">
        <w:rPr>
          <w:iCs/>
          <w:kern w:val="0"/>
          <w:szCs w:val="24"/>
          <w:lang w:eastAsia="en-GB"/>
        </w:rPr>
        <w:t>’</w:t>
      </w:r>
      <w:r w:rsidRPr="005F050D">
        <w:rPr>
          <w:iCs/>
          <w:kern w:val="0"/>
          <w:szCs w:val="24"/>
          <w:lang w:eastAsia="en-GB"/>
        </w:rPr>
        <w:t xml:space="preserve"> audited financial statements of the proposed Corporate Founder Shareholder(s).</w:t>
      </w:r>
    </w:p>
    <w:p w:rsidR="0093283F" w:rsidRDefault="0093283F" w:rsidP="00CF1FC1">
      <w:pPr>
        <w:ind w:left="1134"/>
        <w:rPr>
          <w:iCs/>
          <w:kern w:val="0"/>
          <w:szCs w:val="24"/>
          <w:lang w:eastAsia="en-GB"/>
        </w:rPr>
      </w:pPr>
    </w:p>
    <w:p w:rsidR="003A6195" w:rsidRDefault="003A6195" w:rsidP="007560CC">
      <w:pPr>
        <w:numPr>
          <w:ilvl w:val="0"/>
          <w:numId w:val="13"/>
        </w:numPr>
        <w:tabs>
          <w:tab w:val="clear" w:pos="1080"/>
          <w:tab w:val="num" w:pos="567"/>
        </w:tabs>
        <w:ind w:left="567" w:hanging="567"/>
        <w:rPr>
          <w:kern w:val="0"/>
          <w:szCs w:val="24"/>
          <w:lang w:eastAsia="en-GB"/>
        </w:rPr>
      </w:pPr>
      <w:r>
        <w:rPr>
          <w:kern w:val="0"/>
          <w:szCs w:val="24"/>
          <w:lang w:eastAsia="en-GB"/>
        </w:rPr>
        <w:t xml:space="preserve">Compliance Officer, </w:t>
      </w:r>
      <w:r w:rsidRPr="00C21568">
        <w:rPr>
          <w:kern w:val="0"/>
          <w:szCs w:val="24"/>
          <w:lang w:eastAsia="en-GB"/>
        </w:rPr>
        <w:t>Money Laundering Reporting Officer</w:t>
      </w:r>
      <w:r>
        <w:rPr>
          <w:kern w:val="0"/>
          <w:szCs w:val="24"/>
          <w:lang w:eastAsia="en-GB"/>
        </w:rPr>
        <w:t xml:space="preserve"> - </w:t>
      </w:r>
      <w:r w:rsidRPr="00C21568">
        <w:rPr>
          <w:kern w:val="0"/>
          <w:szCs w:val="24"/>
          <w:lang w:eastAsia="en-GB"/>
        </w:rPr>
        <w:t xml:space="preserve">Personal Questionnaire </w:t>
      </w:r>
      <w:r w:rsidRPr="00713F3C">
        <w:rPr>
          <w:kern w:val="0"/>
          <w:szCs w:val="24"/>
          <w:lang w:eastAsia="en-GB"/>
        </w:rPr>
        <w:t xml:space="preserve">and Competency Form </w:t>
      </w:r>
      <w:r w:rsidRPr="00C21568">
        <w:rPr>
          <w:kern w:val="0"/>
          <w:szCs w:val="24"/>
          <w:lang w:eastAsia="en-GB"/>
        </w:rPr>
        <w:t xml:space="preserve">of the </w:t>
      </w:r>
      <w:r w:rsidRPr="004B38A9">
        <w:rPr>
          <w:kern w:val="0"/>
          <w:szCs w:val="24"/>
          <w:lang w:eastAsia="en-GB"/>
        </w:rPr>
        <w:t>individuals proposed to carry out these function</w:t>
      </w:r>
      <w:r>
        <w:rPr>
          <w:kern w:val="0"/>
          <w:szCs w:val="24"/>
          <w:lang w:eastAsia="en-GB"/>
        </w:rPr>
        <w:t>s.</w:t>
      </w:r>
      <w:r w:rsidRPr="004B38A9">
        <w:rPr>
          <w:kern w:val="0"/>
          <w:szCs w:val="24"/>
          <w:lang w:eastAsia="en-GB"/>
        </w:rPr>
        <w:t xml:space="preserve"> </w:t>
      </w:r>
    </w:p>
    <w:p w:rsidR="007E14A8" w:rsidRDefault="007E14A8" w:rsidP="00884342">
      <w:pPr>
        <w:rPr>
          <w:bCs/>
          <w:i/>
          <w:iCs/>
          <w:kern w:val="0"/>
          <w:szCs w:val="24"/>
          <w:u w:val="single"/>
          <w:lang w:eastAsia="en-GB"/>
        </w:rPr>
      </w:pPr>
    </w:p>
    <w:p w:rsidR="00797468" w:rsidRPr="00547791" w:rsidRDefault="00797468" w:rsidP="007560CC">
      <w:pPr>
        <w:pStyle w:val="Heading2"/>
        <w:numPr>
          <w:ilvl w:val="2"/>
          <w:numId w:val="6"/>
        </w:numPr>
        <w:ind w:left="709" w:hanging="709"/>
        <w:rPr>
          <w:rFonts w:ascii="Times New Roman" w:hAnsi="Times New Roman"/>
          <w:i/>
          <w:sz w:val="24"/>
          <w:szCs w:val="24"/>
        </w:rPr>
      </w:pPr>
      <w:r w:rsidRPr="00547791">
        <w:rPr>
          <w:rFonts w:ascii="Times New Roman" w:hAnsi="Times New Roman"/>
          <w:i/>
          <w:sz w:val="24"/>
          <w:szCs w:val="24"/>
        </w:rPr>
        <w:t>Supplementary Application Documents – Self</w:t>
      </w:r>
      <w:r w:rsidR="00547791">
        <w:rPr>
          <w:rFonts w:ascii="Times New Roman" w:hAnsi="Times New Roman"/>
          <w:i/>
          <w:sz w:val="24"/>
          <w:szCs w:val="24"/>
        </w:rPr>
        <w:t>-</w:t>
      </w:r>
      <w:r w:rsidRPr="00547791">
        <w:rPr>
          <w:rFonts w:ascii="Times New Roman" w:hAnsi="Times New Roman"/>
          <w:i/>
          <w:sz w:val="24"/>
          <w:szCs w:val="24"/>
        </w:rPr>
        <w:t xml:space="preserve">Managed </w:t>
      </w:r>
      <w:r w:rsidR="00547791">
        <w:rPr>
          <w:rFonts w:ascii="Times New Roman" w:hAnsi="Times New Roman"/>
          <w:i/>
          <w:sz w:val="24"/>
          <w:szCs w:val="24"/>
        </w:rPr>
        <w:t>AIF</w:t>
      </w:r>
    </w:p>
    <w:p w:rsidR="00F80A4C" w:rsidRDefault="00F80A4C" w:rsidP="00365D56">
      <w:pPr>
        <w:rPr>
          <w:bCs/>
          <w:i/>
          <w:iCs/>
          <w:kern w:val="0"/>
          <w:szCs w:val="24"/>
          <w:u w:val="single"/>
          <w:lang w:eastAsia="en-GB"/>
        </w:rPr>
      </w:pPr>
    </w:p>
    <w:p w:rsidR="003A6195" w:rsidRPr="003A6195" w:rsidRDefault="003A6195" w:rsidP="007560CC">
      <w:pPr>
        <w:numPr>
          <w:ilvl w:val="0"/>
          <w:numId w:val="16"/>
        </w:numPr>
        <w:tabs>
          <w:tab w:val="clear" w:pos="1080"/>
          <w:tab w:val="num" w:pos="567"/>
        </w:tabs>
        <w:ind w:left="567" w:hanging="567"/>
        <w:rPr>
          <w:kern w:val="0"/>
          <w:szCs w:val="24"/>
          <w:lang w:eastAsia="en-GB"/>
        </w:rPr>
      </w:pPr>
      <w:r w:rsidRPr="003A6195">
        <w:rPr>
          <w:kern w:val="0"/>
          <w:szCs w:val="24"/>
          <w:lang w:eastAsia="en-GB"/>
        </w:rPr>
        <w:t xml:space="preserve">Investment Committee Member, Portfolio Manager, (Risk Manager – where appointed):- </w:t>
      </w:r>
    </w:p>
    <w:p w:rsidR="003A6195" w:rsidRPr="003A6195" w:rsidRDefault="003A6195" w:rsidP="00E64A20">
      <w:pPr>
        <w:ind w:left="567"/>
        <w:rPr>
          <w:kern w:val="0"/>
          <w:szCs w:val="24"/>
          <w:lang w:eastAsia="en-GB"/>
        </w:rPr>
      </w:pPr>
      <w:r w:rsidRPr="003A6195">
        <w:rPr>
          <w:kern w:val="0"/>
          <w:szCs w:val="24"/>
          <w:lang w:eastAsia="en-GB"/>
        </w:rPr>
        <w:t>Personal Questionnaire and Competency Form of the individuals proposed to carry out these functions.</w:t>
      </w:r>
    </w:p>
    <w:p w:rsidR="00547791" w:rsidRDefault="00547791" w:rsidP="00547791">
      <w:pPr>
        <w:ind w:left="567"/>
        <w:rPr>
          <w:kern w:val="0"/>
          <w:szCs w:val="24"/>
          <w:lang w:eastAsia="en-GB"/>
        </w:rPr>
      </w:pPr>
    </w:p>
    <w:p w:rsidR="00547791" w:rsidRDefault="000423C5" w:rsidP="007560CC">
      <w:pPr>
        <w:numPr>
          <w:ilvl w:val="0"/>
          <w:numId w:val="16"/>
        </w:numPr>
        <w:tabs>
          <w:tab w:val="clear" w:pos="1080"/>
          <w:tab w:val="num" w:pos="567"/>
        </w:tabs>
        <w:ind w:left="567" w:hanging="567"/>
        <w:rPr>
          <w:kern w:val="0"/>
          <w:szCs w:val="24"/>
          <w:lang w:eastAsia="en-GB"/>
        </w:rPr>
      </w:pPr>
      <w:r w:rsidRPr="00547791">
        <w:rPr>
          <w:kern w:val="0"/>
          <w:szCs w:val="24"/>
          <w:lang w:eastAsia="en-GB"/>
        </w:rPr>
        <w:t>Terms of reference regulating the procedu</w:t>
      </w:r>
      <w:r w:rsidR="006902E1" w:rsidRPr="00547791">
        <w:rPr>
          <w:kern w:val="0"/>
          <w:szCs w:val="24"/>
          <w:lang w:eastAsia="en-GB"/>
        </w:rPr>
        <w:t>res of the Investment Committee;</w:t>
      </w:r>
    </w:p>
    <w:p w:rsidR="00F84B0E" w:rsidRDefault="00F84B0E" w:rsidP="00547791">
      <w:pPr>
        <w:ind w:left="567"/>
        <w:rPr>
          <w:kern w:val="0"/>
          <w:szCs w:val="24"/>
          <w:lang w:eastAsia="en-GB"/>
        </w:rPr>
      </w:pPr>
    </w:p>
    <w:p w:rsidR="000423C5" w:rsidRPr="00547791" w:rsidRDefault="000423C5" w:rsidP="007560CC">
      <w:pPr>
        <w:numPr>
          <w:ilvl w:val="0"/>
          <w:numId w:val="16"/>
        </w:numPr>
        <w:tabs>
          <w:tab w:val="clear" w:pos="1080"/>
          <w:tab w:val="num" w:pos="567"/>
        </w:tabs>
        <w:ind w:left="567" w:hanging="567"/>
        <w:rPr>
          <w:kern w:val="0"/>
          <w:szCs w:val="24"/>
          <w:lang w:eastAsia="en-GB"/>
        </w:rPr>
      </w:pPr>
      <w:r w:rsidRPr="00547791">
        <w:rPr>
          <w:kern w:val="0"/>
          <w:szCs w:val="24"/>
          <w:lang w:eastAsia="en-GB"/>
        </w:rPr>
        <w:t>Confirmation from the Portfolio Manager</w:t>
      </w:r>
      <w:r w:rsidR="00C47895" w:rsidRPr="00547791">
        <w:rPr>
          <w:kern w:val="0"/>
          <w:szCs w:val="24"/>
          <w:lang w:eastAsia="en-GB"/>
        </w:rPr>
        <w:t>(</w:t>
      </w:r>
      <w:r w:rsidRPr="00547791">
        <w:rPr>
          <w:kern w:val="0"/>
          <w:szCs w:val="24"/>
          <w:lang w:eastAsia="en-GB"/>
        </w:rPr>
        <w:t>s</w:t>
      </w:r>
      <w:r w:rsidR="00C47895" w:rsidRPr="00547791">
        <w:rPr>
          <w:kern w:val="0"/>
          <w:szCs w:val="24"/>
          <w:lang w:eastAsia="en-GB"/>
        </w:rPr>
        <w:t>)</w:t>
      </w:r>
      <w:r w:rsidRPr="00547791">
        <w:rPr>
          <w:kern w:val="0"/>
          <w:szCs w:val="24"/>
          <w:lang w:eastAsia="en-GB"/>
        </w:rPr>
        <w:t xml:space="preserve"> (as applicable) that he/</w:t>
      </w:r>
      <w:r w:rsidR="00FA524A">
        <w:rPr>
          <w:kern w:val="0"/>
          <w:szCs w:val="24"/>
          <w:lang w:eastAsia="en-GB"/>
        </w:rPr>
        <w:t xml:space="preserve"> </w:t>
      </w:r>
      <w:r w:rsidRPr="00547791">
        <w:rPr>
          <w:kern w:val="0"/>
          <w:szCs w:val="24"/>
          <w:lang w:eastAsia="en-GB"/>
        </w:rPr>
        <w:t>she/</w:t>
      </w:r>
      <w:r w:rsidR="00FA524A">
        <w:rPr>
          <w:kern w:val="0"/>
          <w:szCs w:val="24"/>
          <w:lang w:eastAsia="en-GB"/>
        </w:rPr>
        <w:t xml:space="preserve"> </w:t>
      </w:r>
      <w:r w:rsidRPr="00547791">
        <w:rPr>
          <w:kern w:val="0"/>
          <w:szCs w:val="24"/>
          <w:lang w:eastAsia="en-GB"/>
        </w:rPr>
        <w:t>they</w:t>
      </w:r>
      <w:r w:rsidR="00626578" w:rsidRPr="00547791">
        <w:rPr>
          <w:kern w:val="0"/>
          <w:szCs w:val="24"/>
          <w:lang w:eastAsia="en-GB"/>
        </w:rPr>
        <w:t xml:space="preserve"> will</w:t>
      </w:r>
      <w:r w:rsidRPr="00547791">
        <w:rPr>
          <w:kern w:val="0"/>
          <w:szCs w:val="24"/>
          <w:lang w:eastAsia="en-GB"/>
        </w:rPr>
        <w:t>:</w:t>
      </w:r>
    </w:p>
    <w:p w:rsidR="000423C5" w:rsidRPr="00495458" w:rsidRDefault="000423C5" w:rsidP="007560CC">
      <w:pPr>
        <w:numPr>
          <w:ilvl w:val="0"/>
          <w:numId w:val="23"/>
        </w:numPr>
        <w:ind w:hanging="450"/>
        <w:rPr>
          <w:iCs/>
          <w:kern w:val="0"/>
          <w:szCs w:val="24"/>
          <w:lang w:eastAsia="en-GB"/>
        </w:rPr>
      </w:pPr>
      <w:r w:rsidRPr="00495458">
        <w:rPr>
          <w:iCs/>
          <w:kern w:val="0"/>
          <w:szCs w:val="24"/>
          <w:lang w:eastAsia="en-GB"/>
        </w:rPr>
        <w:t xml:space="preserve">operate in accordance with the investment objective and policy described in the </w:t>
      </w:r>
      <w:r w:rsidR="00547791">
        <w:rPr>
          <w:iCs/>
          <w:kern w:val="0"/>
          <w:szCs w:val="24"/>
          <w:lang w:eastAsia="en-GB"/>
        </w:rPr>
        <w:t>AIF’</w:t>
      </w:r>
      <w:r w:rsidR="00147FD1">
        <w:rPr>
          <w:iCs/>
          <w:kern w:val="0"/>
          <w:szCs w:val="24"/>
          <w:lang w:eastAsia="en-GB"/>
        </w:rPr>
        <w:t>s</w:t>
      </w:r>
      <w:r w:rsidRPr="00495458">
        <w:rPr>
          <w:iCs/>
          <w:kern w:val="0"/>
          <w:szCs w:val="24"/>
          <w:lang w:eastAsia="en-GB"/>
        </w:rPr>
        <w:t xml:space="preserve"> Offering Document in general and the investment guidelines issued by the investment committee in particular;</w:t>
      </w:r>
    </w:p>
    <w:p w:rsidR="000423C5" w:rsidRPr="00495458" w:rsidRDefault="000423C5" w:rsidP="007560CC">
      <w:pPr>
        <w:numPr>
          <w:ilvl w:val="0"/>
          <w:numId w:val="23"/>
        </w:numPr>
        <w:ind w:hanging="450"/>
        <w:rPr>
          <w:iCs/>
          <w:kern w:val="0"/>
          <w:szCs w:val="24"/>
          <w:lang w:eastAsia="en-GB"/>
        </w:rPr>
      </w:pPr>
      <w:r w:rsidRPr="00495458">
        <w:rPr>
          <w:iCs/>
          <w:kern w:val="0"/>
          <w:szCs w:val="24"/>
          <w:lang w:eastAsia="en-GB"/>
        </w:rPr>
        <w:t xml:space="preserve">report to the </w:t>
      </w:r>
      <w:r w:rsidR="00626578" w:rsidRPr="00495458">
        <w:rPr>
          <w:iCs/>
          <w:kern w:val="0"/>
          <w:szCs w:val="24"/>
          <w:lang w:eastAsia="en-GB"/>
        </w:rPr>
        <w:t xml:space="preserve">Investment Committee </w:t>
      </w:r>
      <w:r w:rsidRPr="00495458">
        <w:rPr>
          <w:iCs/>
          <w:kern w:val="0"/>
          <w:szCs w:val="24"/>
          <w:lang w:eastAsia="en-GB"/>
        </w:rPr>
        <w:t xml:space="preserve">on a regular basis any transactions effected on behalf of the </w:t>
      </w:r>
      <w:r w:rsidR="00547791">
        <w:rPr>
          <w:iCs/>
          <w:kern w:val="0"/>
          <w:szCs w:val="24"/>
          <w:lang w:eastAsia="en-GB"/>
        </w:rPr>
        <w:t>AIF</w:t>
      </w:r>
      <w:r w:rsidRPr="00495458">
        <w:rPr>
          <w:iCs/>
          <w:kern w:val="0"/>
          <w:szCs w:val="24"/>
          <w:lang w:eastAsia="en-GB"/>
        </w:rPr>
        <w:t>; and</w:t>
      </w:r>
    </w:p>
    <w:p w:rsidR="000423C5" w:rsidRDefault="000423C5" w:rsidP="007560CC">
      <w:pPr>
        <w:numPr>
          <w:ilvl w:val="0"/>
          <w:numId w:val="23"/>
        </w:numPr>
        <w:ind w:hanging="450"/>
        <w:rPr>
          <w:iCs/>
          <w:kern w:val="0"/>
          <w:szCs w:val="24"/>
          <w:lang w:eastAsia="en-GB"/>
        </w:rPr>
      </w:pPr>
      <w:r w:rsidRPr="00495458">
        <w:rPr>
          <w:iCs/>
          <w:kern w:val="0"/>
          <w:szCs w:val="24"/>
          <w:lang w:eastAsia="en-GB"/>
        </w:rPr>
        <w:t xml:space="preserve">provide to the </w:t>
      </w:r>
      <w:r w:rsidR="00626578" w:rsidRPr="00495458">
        <w:rPr>
          <w:iCs/>
          <w:kern w:val="0"/>
          <w:szCs w:val="24"/>
          <w:lang w:eastAsia="en-GB"/>
        </w:rPr>
        <w:t>Investment Committee</w:t>
      </w:r>
      <w:r w:rsidRPr="00495458">
        <w:rPr>
          <w:iCs/>
          <w:kern w:val="0"/>
          <w:szCs w:val="24"/>
          <w:lang w:eastAsia="en-GB"/>
        </w:rPr>
        <w:t xml:space="preserve">, any information as the </w:t>
      </w:r>
      <w:r w:rsidR="00626578" w:rsidRPr="00495458">
        <w:rPr>
          <w:iCs/>
          <w:kern w:val="0"/>
          <w:szCs w:val="24"/>
          <w:lang w:eastAsia="en-GB"/>
        </w:rPr>
        <w:t xml:space="preserve">Investment Committee </w:t>
      </w:r>
      <w:r w:rsidRPr="00495458">
        <w:rPr>
          <w:iCs/>
          <w:kern w:val="0"/>
          <w:szCs w:val="24"/>
          <w:lang w:eastAsia="en-GB"/>
        </w:rPr>
        <w:t>may require from time to time</w:t>
      </w:r>
      <w:r w:rsidR="006902E1" w:rsidRPr="00495458">
        <w:rPr>
          <w:iCs/>
          <w:kern w:val="0"/>
          <w:szCs w:val="24"/>
          <w:lang w:eastAsia="en-GB"/>
        </w:rPr>
        <w:t>;</w:t>
      </w:r>
    </w:p>
    <w:p w:rsidR="00547791" w:rsidRPr="00495458" w:rsidRDefault="00547791" w:rsidP="00547791">
      <w:pPr>
        <w:tabs>
          <w:tab w:val="left" w:pos="1134"/>
        </w:tabs>
        <w:ind w:left="1134"/>
        <w:rPr>
          <w:iCs/>
          <w:kern w:val="0"/>
          <w:szCs w:val="24"/>
          <w:lang w:eastAsia="en-GB"/>
        </w:rPr>
      </w:pPr>
    </w:p>
    <w:p w:rsidR="000423C5" w:rsidRDefault="000423C5" w:rsidP="007560CC">
      <w:pPr>
        <w:numPr>
          <w:ilvl w:val="0"/>
          <w:numId w:val="16"/>
        </w:numPr>
        <w:tabs>
          <w:tab w:val="clear" w:pos="1080"/>
          <w:tab w:val="num" w:pos="567"/>
        </w:tabs>
        <w:ind w:left="567" w:hanging="567"/>
        <w:rPr>
          <w:kern w:val="0"/>
          <w:szCs w:val="24"/>
          <w:lang w:eastAsia="en-GB"/>
        </w:rPr>
      </w:pPr>
      <w:r w:rsidRPr="00495458">
        <w:rPr>
          <w:kern w:val="0"/>
          <w:szCs w:val="24"/>
          <w:lang w:eastAsia="en-GB"/>
        </w:rPr>
        <w:t>Confirmation from the Portfolio Manager(s)/ Investment Committee that they have appropriate resources available to them to ensure on-going access to the market information which they would need to take account of in making i</w:t>
      </w:r>
      <w:r w:rsidR="006902E1" w:rsidRPr="00495458">
        <w:rPr>
          <w:kern w:val="0"/>
          <w:szCs w:val="24"/>
          <w:lang w:eastAsia="en-GB"/>
        </w:rPr>
        <w:t>nvestment management decisions</w:t>
      </w:r>
      <w:r w:rsidR="00347CAE">
        <w:rPr>
          <w:kern w:val="0"/>
          <w:szCs w:val="24"/>
          <w:lang w:eastAsia="en-GB"/>
        </w:rPr>
        <w:t>.</w:t>
      </w:r>
    </w:p>
    <w:p w:rsidR="00F36192" w:rsidRDefault="00F36192" w:rsidP="00F36192">
      <w:pPr>
        <w:ind w:left="567"/>
        <w:rPr>
          <w:kern w:val="0"/>
          <w:szCs w:val="24"/>
          <w:lang w:eastAsia="en-GB"/>
        </w:rPr>
      </w:pPr>
    </w:p>
    <w:p w:rsidR="00F36192" w:rsidRDefault="00F36192" w:rsidP="007560CC">
      <w:pPr>
        <w:numPr>
          <w:ilvl w:val="0"/>
          <w:numId w:val="16"/>
        </w:numPr>
        <w:tabs>
          <w:tab w:val="clear" w:pos="1080"/>
          <w:tab w:val="num" w:pos="567"/>
        </w:tabs>
        <w:ind w:left="567" w:hanging="567"/>
        <w:rPr>
          <w:kern w:val="0"/>
          <w:szCs w:val="24"/>
          <w:lang w:eastAsia="en-GB"/>
        </w:rPr>
      </w:pPr>
      <w:r>
        <w:rPr>
          <w:kern w:val="0"/>
          <w:szCs w:val="24"/>
          <w:lang w:eastAsia="en-GB"/>
        </w:rPr>
        <w:t>Portfolio and Risk Management Delegation Agreements (as applicable);</w:t>
      </w:r>
    </w:p>
    <w:p w:rsidR="00F36192" w:rsidRDefault="00F36192" w:rsidP="00DE623E">
      <w:pPr>
        <w:ind w:left="567"/>
        <w:rPr>
          <w:kern w:val="0"/>
          <w:szCs w:val="24"/>
          <w:lang w:eastAsia="en-GB"/>
        </w:rPr>
      </w:pPr>
    </w:p>
    <w:p w:rsidR="00F36192" w:rsidRDefault="00F36192" w:rsidP="007560CC">
      <w:pPr>
        <w:numPr>
          <w:ilvl w:val="0"/>
          <w:numId w:val="16"/>
        </w:numPr>
        <w:tabs>
          <w:tab w:val="clear" w:pos="1080"/>
          <w:tab w:val="num" w:pos="567"/>
        </w:tabs>
        <w:ind w:left="567" w:hanging="567"/>
        <w:rPr>
          <w:kern w:val="0"/>
          <w:szCs w:val="24"/>
          <w:lang w:eastAsia="en-GB"/>
        </w:rPr>
      </w:pPr>
      <w:r>
        <w:rPr>
          <w:kern w:val="0"/>
          <w:szCs w:val="24"/>
          <w:lang w:eastAsia="en-GB"/>
        </w:rPr>
        <w:t>Risk Management Policy Document;</w:t>
      </w:r>
    </w:p>
    <w:p w:rsidR="00F36192" w:rsidRDefault="00F36192" w:rsidP="00DE623E">
      <w:pPr>
        <w:ind w:left="567"/>
        <w:rPr>
          <w:kern w:val="0"/>
          <w:szCs w:val="24"/>
          <w:lang w:eastAsia="en-GB"/>
        </w:rPr>
      </w:pPr>
    </w:p>
    <w:p w:rsidR="00F36192" w:rsidRDefault="00F36192" w:rsidP="007560CC">
      <w:pPr>
        <w:numPr>
          <w:ilvl w:val="0"/>
          <w:numId w:val="16"/>
        </w:numPr>
        <w:tabs>
          <w:tab w:val="clear" w:pos="1080"/>
          <w:tab w:val="num" w:pos="567"/>
        </w:tabs>
        <w:ind w:left="567" w:hanging="567"/>
        <w:rPr>
          <w:kern w:val="0"/>
          <w:szCs w:val="24"/>
          <w:lang w:eastAsia="en-GB"/>
        </w:rPr>
      </w:pPr>
      <w:r>
        <w:rPr>
          <w:kern w:val="0"/>
          <w:szCs w:val="24"/>
          <w:lang w:eastAsia="en-GB"/>
        </w:rPr>
        <w:t>Programme of Activities (Business Plan);</w:t>
      </w:r>
    </w:p>
    <w:p w:rsidR="00F36192" w:rsidRDefault="00F36192" w:rsidP="00DE623E">
      <w:pPr>
        <w:ind w:left="567"/>
        <w:rPr>
          <w:kern w:val="0"/>
          <w:szCs w:val="24"/>
          <w:lang w:eastAsia="en-GB"/>
        </w:rPr>
      </w:pPr>
    </w:p>
    <w:p w:rsidR="00F36192" w:rsidRPr="00495458" w:rsidRDefault="00F36192" w:rsidP="007560CC">
      <w:pPr>
        <w:numPr>
          <w:ilvl w:val="0"/>
          <w:numId w:val="16"/>
        </w:numPr>
        <w:tabs>
          <w:tab w:val="clear" w:pos="1080"/>
          <w:tab w:val="num" w:pos="567"/>
        </w:tabs>
        <w:ind w:left="567" w:hanging="567"/>
        <w:rPr>
          <w:kern w:val="0"/>
          <w:szCs w:val="24"/>
          <w:lang w:eastAsia="en-GB"/>
        </w:rPr>
      </w:pPr>
      <w:r>
        <w:rPr>
          <w:kern w:val="0"/>
          <w:szCs w:val="24"/>
          <w:lang w:eastAsia="en-GB"/>
        </w:rPr>
        <w:t xml:space="preserve">If the AIF intends to cover potential professional liability risks by way of professional indemnity insurance, </w:t>
      </w:r>
      <w:r w:rsidR="00511884">
        <w:rPr>
          <w:kern w:val="0"/>
          <w:szCs w:val="24"/>
          <w:lang w:eastAsia="en-GB"/>
        </w:rPr>
        <w:t xml:space="preserve">it shall </w:t>
      </w:r>
      <w:r>
        <w:rPr>
          <w:kern w:val="0"/>
          <w:szCs w:val="24"/>
          <w:lang w:eastAsia="en-GB"/>
        </w:rPr>
        <w:t xml:space="preserve">provide a copy of the cover note to the insurance policy. </w:t>
      </w:r>
    </w:p>
    <w:p w:rsidR="000423C5" w:rsidRPr="00495458" w:rsidRDefault="000423C5" w:rsidP="00365D56">
      <w:pPr>
        <w:rPr>
          <w:kern w:val="0"/>
          <w:szCs w:val="24"/>
          <w:lang w:eastAsia="en-GB"/>
        </w:rPr>
      </w:pPr>
    </w:p>
    <w:p w:rsidR="00A40AB5" w:rsidRPr="00D30E31" w:rsidRDefault="00D30E31" w:rsidP="007560CC">
      <w:pPr>
        <w:pStyle w:val="Heading2"/>
        <w:numPr>
          <w:ilvl w:val="1"/>
          <w:numId w:val="6"/>
        </w:numPr>
        <w:ind w:left="567" w:hanging="567"/>
        <w:rPr>
          <w:rFonts w:ascii="Times New Roman" w:hAnsi="Times New Roman"/>
          <w:i/>
          <w:sz w:val="24"/>
          <w:szCs w:val="24"/>
        </w:rPr>
      </w:pPr>
      <w:r w:rsidRPr="00D30E31">
        <w:rPr>
          <w:rFonts w:ascii="Times New Roman" w:hAnsi="Times New Roman"/>
          <w:i/>
          <w:sz w:val="24"/>
          <w:szCs w:val="24"/>
        </w:rPr>
        <w:t>Licensing of A</w:t>
      </w:r>
      <w:r w:rsidR="00A40AB5" w:rsidRPr="00D30E31">
        <w:rPr>
          <w:rFonts w:ascii="Times New Roman" w:hAnsi="Times New Roman"/>
          <w:i/>
          <w:sz w:val="24"/>
          <w:szCs w:val="24"/>
        </w:rPr>
        <w:t xml:space="preserve">dditional </w:t>
      </w:r>
      <w:r w:rsidRPr="00D30E31">
        <w:rPr>
          <w:rFonts w:ascii="Times New Roman" w:hAnsi="Times New Roman"/>
          <w:i/>
          <w:sz w:val="24"/>
          <w:szCs w:val="24"/>
        </w:rPr>
        <w:t>S</w:t>
      </w:r>
      <w:r w:rsidR="00A40AB5" w:rsidRPr="00D30E31">
        <w:rPr>
          <w:rFonts w:ascii="Times New Roman" w:hAnsi="Times New Roman"/>
          <w:i/>
          <w:sz w:val="24"/>
          <w:szCs w:val="24"/>
        </w:rPr>
        <w:t>ub-</w:t>
      </w:r>
      <w:r w:rsidRPr="00D30E31">
        <w:rPr>
          <w:rFonts w:ascii="Times New Roman" w:hAnsi="Times New Roman"/>
          <w:i/>
          <w:sz w:val="24"/>
          <w:szCs w:val="24"/>
        </w:rPr>
        <w:t>Funds of an E</w:t>
      </w:r>
      <w:r w:rsidR="00A40AB5" w:rsidRPr="00D30E31">
        <w:rPr>
          <w:rFonts w:ascii="Times New Roman" w:hAnsi="Times New Roman"/>
          <w:i/>
          <w:sz w:val="24"/>
          <w:szCs w:val="24"/>
        </w:rPr>
        <w:t xml:space="preserve">xisting </w:t>
      </w:r>
      <w:r w:rsidRPr="00D30E31">
        <w:rPr>
          <w:rFonts w:ascii="Times New Roman" w:hAnsi="Times New Roman"/>
          <w:i/>
          <w:sz w:val="24"/>
          <w:szCs w:val="24"/>
        </w:rPr>
        <w:t>AIF</w:t>
      </w:r>
    </w:p>
    <w:p w:rsidR="00CC38A4" w:rsidRPr="00495458" w:rsidRDefault="00CC38A4" w:rsidP="00CC38A4">
      <w:pPr>
        <w:pStyle w:val="Heading2"/>
        <w:ind w:left="4"/>
        <w:rPr>
          <w:szCs w:val="24"/>
        </w:rPr>
      </w:pPr>
    </w:p>
    <w:p w:rsidR="00DF15A3" w:rsidRPr="00495458" w:rsidRDefault="00DF15A3" w:rsidP="00DF15A3">
      <w:pPr>
        <w:rPr>
          <w:szCs w:val="24"/>
        </w:rPr>
      </w:pPr>
      <w:r w:rsidRPr="00495458">
        <w:rPr>
          <w:szCs w:val="24"/>
        </w:rPr>
        <w:t xml:space="preserve">A </w:t>
      </w:r>
      <w:r w:rsidR="003B3E9C" w:rsidRPr="00495458">
        <w:rPr>
          <w:szCs w:val="24"/>
        </w:rPr>
        <w:t xml:space="preserve">licensed </w:t>
      </w:r>
      <w:r w:rsidR="00D30E31">
        <w:rPr>
          <w:szCs w:val="24"/>
        </w:rPr>
        <w:t>AIF</w:t>
      </w:r>
      <w:r w:rsidRPr="00495458">
        <w:rPr>
          <w:szCs w:val="24"/>
        </w:rPr>
        <w:t xml:space="preserve"> </w:t>
      </w:r>
      <w:r w:rsidR="003B3E9C" w:rsidRPr="00495458">
        <w:rPr>
          <w:szCs w:val="24"/>
        </w:rPr>
        <w:t xml:space="preserve">constituted in the form of an umbrella fund </w:t>
      </w:r>
      <w:r w:rsidR="001A6EA4" w:rsidRPr="00495458">
        <w:rPr>
          <w:szCs w:val="24"/>
        </w:rPr>
        <w:t xml:space="preserve">(i.e. with sub-funds) </w:t>
      </w:r>
      <w:r w:rsidR="003B3E9C" w:rsidRPr="00495458">
        <w:rPr>
          <w:szCs w:val="24"/>
        </w:rPr>
        <w:t>wishing to establish additional sub-funds</w:t>
      </w:r>
      <w:r w:rsidR="0052493E" w:rsidRPr="00495458">
        <w:rPr>
          <w:szCs w:val="24"/>
        </w:rPr>
        <w:t>,</w:t>
      </w:r>
      <w:r w:rsidR="003B3E9C" w:rsidRPr="00495458">
        <w:rPr>
          <w:szCs w:val="24"/>
        </w:rPr>
        <w:t xml:space="preserve"> </w:t>
      </w:r>
      <w:r w:rsidRPr="00495458">
        <w:rPr>
          <w:szCs w:val="24"/>
        </w:rPr>
        <w:t>is ordinarily required to submit the following documents:</w:t>
      </w:r>
    </w:p>
    <w:p w:rsidR="003B3E9C" w:rsidRPr="00495458" w:rsidRDefault="003B3E9C" w:rsidP="00DF15A3">
      <w:pPr>
        <w:rPr>
          <w:szCs w:val="24"/>
        </w:rPr>
      </w:pPr>
    </w:p>
    <w:p w:rsidR="003B3E9C" w:rsidRDefault="000819F2" w:rsidP="007560CC">
      <w:pPr>
        <w:numPr>
          <w:ilvl w:val="0"/>
          <w:numId w:val="7"/>
        </w:numPr>
        <w:tabs>
          <w:tab w:val="clear" w:pos="1080"/>
          <w:tab w:val="left" w:pos="567"/>
        </w:tabs>
        <w:ind w:left="567" w:hanging="567"/>
        <w:rPr>
          <w:szCs w:val="24"/>
        </w:rPr>
      </w:pPr>
      <w:r w:rsidRPr="00495458">
        <w:rPr>
          <w:szCs w:val="24"/>
        </w:rPr>
        <w:t>f</w:t>
      </w:r>
      <w:r w:rsidR="003B3E9C" w:rsidRPr="00495458">
        <w:rPr>
          <w:szCs w:val="24"/>
        </w:rPr>
        <w:t>ormal notification to the MFSA of its intention to apply for a licence in favour of the sub-fund</w:t>
      </w:r>
      <w:r w:rsidR="0052493E" w:rsidRPr="00495458">
        <w:rPr>
          <w:szCs w:val="24"/>
        </w:rPr>
        <w:t>;</w:t>
      </w:r>
    </w:p>
    <w:p w:rsidR="00CC0865" w:rsidRDefault="00CC0865" w:rsidP="007560CC">
      <w:pPr>
        <w:numPr>
          <w:ilvl w:val="0"/>
          <w:numId w:val="7"/>
        </w:numPr>
        <w:tabs>
          <w:tab w:val="clear" w:pos="1080"/>
          <w:tab w:val="left" w:pos="567"/>
        </w:tabs>
        <w:ind w:left="567" w:hanging="567"/>
        <w:rPr>
          <w:szCs w:val="24"/>
        </w:rPr>
      </w:pPr>
      <w:r w:rsidRPr="00495458">
        <w:rPr>
          <w:szCs w:val="24"/>
        </w:rPr>
        <w:t xml:space="preserve">a confirmation from the Directors, General Partner or the </w:t>
      </w:r>
      <w:r w:rsidR="00D30E31">
        <w:rPr>
          <w:szCs w:val="24"/>
        </w:rPr>
        <w:t>AIFM</w:t>
      </w:r>
      <w:r w:rsidRPr="00495458">
        <w:rPr>
          <w:szCs w:val="24"/>
        </w:rPr>
        <w:t xml:space="preserve"> as applicable signifying their intention to apply for a licence in favour of the sub-fund; </w:t>
      </w:r>
    </w:p>
    <w:p w:rsidR="00511C4F" w:rsidRDefault="00511C4F" w:rsidP="007560CC">
      <w:pPr>
        <w:numPr>
          <w:ilvl w:val="0"/>
          <w:numId w:val="7"/>
        </w:numPr>
        <w:tabs>
          <w:tab w:val="clear" w:pos="1080"/>
          <w:tab w:val="left" w:pos="567"/>
        </w:tabs>
        <w:ind w:left="567" w:hanging="567"/>
        <w:rPr>
          <w:szCs w:val="24"/>
        </w:rPr>
      </w:pPr>
      <w:r w:rsidRPr="00495458">
        <w:rPr>
          <w:szCs w:val="24"/>
        </w:rPr>
        <w:t>a final draft of the revised Offering Document/ Marketing Document</w:t>
      </w:r>
      <w:r w:rsidR="00193F20">
        <w:rPr>
          <w:szCs w:val="24"/>
        </w:rPr>
        <w:t>/ Offering Supplement (as applicable)</w:t>
      </w:r>
      <w:r w:rsidRPr="00495458">
        <w:rPr>
          <w:szCs w:val="24"/>
        </w:rPr>
        <w:t>;</w:t>
      </w:r>
    </w:p>
    <w:p w:rsidR="00511C4F" w:rsidRDefault="00511C4F" w:rsidP="007560CC">
      <w:pPr>
        <w:numPr>
          <w:ilvl w:val="0"/>
          <w:numId w:val="7"/>
        </w:numPr>
        <w:tabs>
          <w:tab w:val="clear" w:pos="1080"/>
          <w:tab w:val="left" w:pos="567"/>
        </w:tabs>
        <w:ind w:left="567" w:hanging="567"/>
        <w:rPr>
          <w:szCs w:val="24"/>
        </w:rPr>
      </w:pPr>
      <w:r w:rsidRPr="00495458">
        <w:rPr>
          <w:szCs w:val="24"/>
        </w:rPr>
        <w:t xml:space="preserve">the appropriate application fee (refer to Section </w:t>
      </w:r>
      <w:r w:rsidR="00114433">
        <w:rPr>
          <w:szCs w:val="24"/>
        </w:rPr>
        <w:t>7</w:t>
      </w:r>
      <w:r w:rsidR="00D30E31">
        <w:rPr>
          <w:szCs w:val="24"/>
        </w:rPr>
        <w:t xml:space="preserve"> </w:t>
      </w:r>
      <w:r w:rsidR="00365D56" w:rsidRPr="00495458">
        <w:rPr>
          <w:szCs w:val="24"/>
        </w:rPr>
        <w:t>bel</w:t>
      </w:r>
      <w:r w:rsidRPr="00495458">
        <w:rPr>
          <w:szCs w:val="24"/>
        </w:rPr>
        <w:t>ow);</w:t>
      </w:r>
      <w:r w:rsidR="00CC0865" w:rsidRPr="00495458">
        <w:rPr>
          <w:szCs w:val="24"/>
        </w:rPr>
        <w:t xml:space="preserve"> and</w:t>
      </w:r>
    </w:p>
    <w:p w:rsidR="00C04E77" w:rsidRPr="00495458" w:rsidRDefault="00C04E77" w:rsidP="007560CC">
      <w:pPr>
        <w:numPr>
          <w:ilvl w:val="0"/>
          <w:numId w:val="7"/>
        </w:numPr>
        <w:tabs>
          <w:tab w:val="clear" w:pos="1080"/>
          <w:tab w:val="left" w:pos="567"/>
        </w:tabs>
        <w:ind w:left="567" w:hanging="567"/>
        <w:rPr>
          <w:szCs w:val="24"/>
        </w:rPr>
      </w:pPr>
      <w:r w:rsidRPr="00495458">
        <w:rPr>
          <w:szCs w:val="24"/>
        </w:rPr>
        <w:t xml:space="preserve">a draft copy of the approval </w:t>
      </w:r>
      <w:r w:rsidR="00193F20">
        <w:rPr>
          <w:szCs w:val="24"/>
        </w:rPr>
        <w:t xml:space="preserve">by </w:t>
      </w:r>
      <w:r w:rsidRPr="00495458">
        <w:rPr>
          <w:szCs w:val="24"/>
        </w:rPr>
        <w:t xml:space="preserve">the </w:t>
      </w:r>
      <w:r w:rsidR="00147FD1">
        <w:rPr>
          <w:szCs w:val="24"/>
        </w:rPr>
        <w:t>AIF’s</w:t>
      </w:r>
      <w:r w:rsidRPr="00495458">
        <w:rPr>
          <w:szCs w:val="24"/>
        </w:rPr>
        <w:t xml:space="preserve"> proposed Directors, General Partner</w:t>
      </w:r>
      <w:r w:rsidR="00193F20">
        <w:rPr>
          <w:szCs w:val="24"/>
        </w:rPr>
        <w:t>(s)</w:t>
      </w:r>
      <w:r w:rsidRPr="00495458">
        <w:rPr>
          <w:szCs w:val="24"/>
        </w:rPr>
        <w:t xml:space="preserve"> or the </w:t>
      </w:r>
      <w:r w:rsidR="00D30E31">
        <w:rPr>
          <w:szCs w:val="24"/>
        </w:rPr>
        <w:t>AIFM</w:t>
      </w:r>
      <w:r w:rsidRPr="00495458">
        <w:rPr>
          <w:szCs w:val="24"/>
        </w:rPr>
        <w:t xml:space="preserve"> </w:t>
      </w:r>
      <w:r w:rsidR="00206701">
        <w:rPr>
          <w:szCs w:val="24"/>
        </w:rPr>
        <w:t>(</w:t>
      </w:r>
      <w:r w:rsidRPr="00495458">
        <w:rPr>
          <w:szCs w:val="24"/>
        </w:rPr>
        <w:t>as applicable</w:t>
      </w:r>
      <w:r w:rsidR="00206701">
        <w:rPr>
          <w:szCs w:val="24"/>
        </w:rPr>
        <w:t>)</w:t>
      </w:r>
      <w:r w:rsidRPr="00495458">
        <w:rPr>
          <w:szCs w:val="24"/>
        </w:rPr>
        <w:t xml:space="preserve"> of the </w:t>
      </w:r>
      <w:r w:rsidR="00193F20">
        <w:rPr>
          <w:szCs w:val="24"/>
        </w:rPr>
        <w:t xml:space="preserve">revised </w:t>
      </w:r>
      <w:r w:rsidRPr="00495458">
        <w:rPr>
          <w:szCs w:val="24"/>
        </w:rPr>
        <w:t>Offering Document/ Marketing Document</w:t>
      </w:r>
      <w:r w:rsidR="00193F20">
        <w:rPr>
          <w:szCs w:val="24"/>
        </w:rPr>
        <w:t>/ Offering Supplement (as applicable)</w:t>
      </w:r>
      <w:r w:rsidR="00CC0865" w:rsidRPr="00495458">
        <w:rPr>
          <w:szCs w:val="24"/>
        </w:rPr>
        <w:t xml:space="preserve">.  </w:t>
      </w:r>
    </w:p>
    <w:p w:rsidR="003B3E9C" w:rsidRPr="00495458" w:rsidRDefault="003B3E9C" w:rsidP="00DF15A3">
      <w:pPr>
        <w:rPr>
          <w:szCs w:val="24"/>
        </w:rPr>
      </w:pPr>
    </w:p>
    <w:p w:rsidR="00A40AB5" w:rsidRPr="00D30E31" w:rsidRDefault="00A40AB5" w:rsidP="007560CC">
      <w:pPr>
        <w:pStyle w:val="Heading2"/>
        <w:numPr>
          <w:ilvl w:val="1"/>
          <w:numId w:val="6"/>
        </w:numPr>
        <w:ind w:left="567" w:hanging="567"/>
        <w:rPr>
          <w:rFonts w:ascii="Times New Roman" w:hAnsi="Times New Roman"/>
          <w:i/>
          <w:sz w:val="24"/>
          <w:szCs w:val="24"/>
        </w:rPr>
      </w:pPr>
      <w:r w:rsidRPr="00D30E31">
        <w:rPr>
          <w:rFonts w:ascii="Times New Roman" w:hAnsi="Times New Roman"/>
          <w:i/>
          <w:sz w:val="24"/>
          <w:szCs w:val="24"/>
        </w:rPr>
        <w:t xml:space="preserve">Applications for the approval of additional classes of shares of an existing </w:t>
      </w:r>
      <w:r w:rsidR="00D30E31">
        <w:rPr>
          <w:rFonts w:ascii="Times New Roman" w:hAnsi="Times New Roman"/>
          <w:i/>
          <w:sz w:val="24"/>
          <w:szCs w:val="24"/>
        </w:rPr>
        <w:t>AIF</w:t>
      </w:r>
    </w:p>
    <w:p w:rsidR="00695637" w:rsidRPr="00495458" w:rsidRDefault="00695637" w:rsidP="00971448">
      <w:pPr>
        <w:tabs>
          <w:tab w:val="left" w:pos="426"/>
        </w:tabs>
        <w:rPr>
          <w:szCs w:val="24"/>
        </w:rPr>
      </w:pPr>
    </w:p>
    <w:p w:rsidR="000819F2" w:rsidRPr="00495458" w:rsidRDefault="000819F2" w:rsidP="000819F2">
      <w:pPr>
        <w:rPr>
          <w:szCs w:val="24"/>
        </w:rPr>
      </w:pPr>
      <w:r w:rsidRPr="00495458">
        <w:rPr>
          <w:szCs w:val="24"/>
        </w:rPr>
        <w:t xml:space="preserve">A licensed </w:t>
      </w:r>
      <w:r w:rsidR="00B12BC5">
        <w:rPr>
          <w:szCs w:val="24"/>
        </w:rPr>
        <w:t>AIF</w:t>
      </w:r>
      <w:r w:rsidRPr="00495458">
        <w:rPr>
          <w:szCs w:val="24"/>
        </w:rPr>
        <w:t xml:space="preserve"> constituted in the form of an umbrella </w:t>
      </w:r>
      <w:r w:rsidR="00365D56" w:rsidRPr="00495458">
        <w:rPr>
          <w:szCs w:val="24"/>
        </w:rPr>
        <w:t xml:space="preserve">(i.e. with sub-funds) </w:t>
      </w:r>
      <w:r w:rsidRPr="00495458">
        <w:rPr>
          <w:szCs w:val="24"/>
        </w:rPr>
        <w:t xml:space="preserve">or </w:t>
      </w:r>
      <w:r w:rsidR="00147FD1">
        <w:rPr>
          <w:szCs w:val="24"/>
        </w:rPr>
        <w:t>multi-</w:t>
      </w:r>
      <w:r w:rsidR="00206701">
        <w:rPr>
          <w:szCs w:val="24"/>
        </w:rPr>
        <w:t xml:space="preserve">class </w:t>
      </w:r>
      <w:r w:rsidR="00365D56" w:rsidRPr="00495458">
        <w:rPr>
          <w:szCs w:val="24"/>
        </w:rPr>
        <w:t xml:space="preserve">(i.e. without sub-funds) </w:t>
      </w:r>
      <w:r w:rsidRPr="00495458">
        <w:rPr>
          <w:szCs w:val="24"/>
        </w:rPr>
        <w:t xml:space="preserve">wishing to </w:t>
      </w:r>
      <w:r w:rsidR="00690D13" w:rsidRPr="00495458">
        <w:rPr>
          <w:szCs w:val="24"/>
        </w:rPr>
        <w:t xml:space="preserve">issue an additional class of shares/ units (which shall not constitute a distinct sub-fund of the </w:t>
      </w:r>
      <w:r w:rsidR="00B12BC5">
        <w:rPr>
          <w:szCs w:val="24"/>
        </w:rPr>
        <w:t>AIF</w:t>
      </w:r>
      <w:r w:rsidR="00690D13" w:rsidRPr="00495458">
        <w:rPr>
          <w:szCs w:val="24"/>
        </w:rPr>
        <w:t xml:space="preserve">) </w:t>
      </w:r>
      <w:r w:rsidRPr="00495458">
        <w:rPr>
          <w:szCs w:val="24"/>
        </w:rPr>
        <w:t>is ordinarily required to submit the following documents:</w:t>
      </w:r>
    </w:p>
    <w:p w:rsidR="000819F2" w:rsidRPr="00495458" w:rsidRDefault="000819F2" w:rsidP="000819F2">
      <w:pPr>
        <w:rPr>
          <w:szCs w:val="24"/>
        </w:rPr>
      </w:pPr>
    </w:p>
    <w:p w:rsidR="00690D13" w:rsidRDefault="000819F2" w:rsidP="007560CC">
      <w:pPr>
        <w:numPr>
          <w:ilvl w:val="0"/>
          <w:numId w:val="8"/>
        </w:numPr>
        <w:tabs>
          <w:tab w:val="clear" w:pos="1080"/>
          <w:tab w:val="left" w:pos="567"/>
        </w:tabs>
        <w:ind w:left="567" w:hanging="567"/>
        <w:rPr>
          <w:szCs w:val="24"/>
        </w:rPr>
      </w:pPr>
      <w:r w:rsidRPr="00495458">
        <w:rPr>
          <w:szCs w:val="24"/>
        </w:rPr>
        <w:t xml:space="preserve">formal notification to the MFSA of its intention to </w:t>
      </w:r>
      <w:r w:rsidR="00690D13" w:rsidRPr="00495458">
        <w:rPr>
          <w:szCs w:val="24"/>
        </w:rPr>
        <w:t>issue additional class</w:t>
      </w:r>
      <w:r w:rsidR="00090F7A">
        <w:rPr>
          <w:szCs w:val="24"/>
        </w:rPr>
        <w:t>es</w:t>
      </w:r>
      <w:r w:rsidR="00690D13" w:rsidRPr="00495458">
        <w:rPr>
          <w:szCs w:val="24"/>
        </w:rPr>
        <w:t xml:space="preserve"> of shares/ units</w:t>
      </w:r>
      <w:r w:rsidR="00365D56" w:rsidRPr="00495458">
        <w:rPr>
          <w:szCs w:val="24"/>
        </w:rPr>
        <w:t>;</w:t>
      </w:r>
    </w:p>
    <w:p w:rsidR="000819F2" w:rsidRDefault="000819F2" w:rsidP="007560CC">
      <w:pPr>
        <w:numPr>
          <w:ilvl w:val="0"/>
          <w:numId w:val="8"/>
        </w:numPr>
        <w:tabs>
          <w:tab w:val="clear" w:pos="1080"/>
          <w:tab w:val="left" w:pos="567"/>
        </w:tabs>
        <w:ind w:left="567" w:hanging="567"/>
        <w:rPr>
          <w:szCs w:val="24"/>
        </w:rPr>
      </w:pPr>
      <w:r w:rsidRPr="00495458">
        <w:rPr>
          <w:szCs w:val="24"/>
        </w:rPr>
        <w:t>a final draft of the revised Offering Document/ Marketing Document;</w:t>
      </w:r>
    </w:p>
    <w:p w:rsidR="000819F2" w:rsidRDefault="000819F2" w:rsidP="007560CC">
      <w:pPr>
        <w:numPr>
          <w:ilvl w:val="0"/>
          <w:numId w:val="8"/>
        </w:numPr>
        <w:tabs>
          <w:tab w:val="clear" w:pos="1080"/>
          <w:tab w:val="left" w:pos="567"/>
        </w:tabs>
        <w:ind w:left="567" w:hanging="567"/>
        <w:rPr>
          <w:szCs w:val="24"/>
        </w:rPr>
      </w:pPr>
      <w:r w:rsidRPr="00495458">
        <w:rPr>
          <w:szCs w:val="24"/>
        </w:rPr>
        <w:t xml:space="preserve">a draft copy of the approval of the </w:t>
      </w:r>
      <w:r w:rsidR="00B12BC5">
        <w:rPr>
          <w:szCs w:val="24"/>
        </w:rPr>
        <w:t>AIF’s</w:t>
      </w:r>
      <w:r w:rsidRPr="00495458">
        <w:rPr>
          <w:szCs w:val="24"/>
        </w:rPr>
        <w:t xml:space="preserve"> proposed Directors, General Partner</w:t>
      </w:r>
      <w:r w:rsidR="00206701">
        <w:rPr>
          <w:szCs w:val="24"/>
        </w:rPr>
        <w:t>(s)</w:t>
      </w:r>
      <w:r w:rsidRPr="00495458">
        <w:rPr>
          <w:szCs w:val="24"/>
        </w:rPr>
        <w:t xml:space="preserve"> or the </w:t>
      </w:r>
      <w:r w:rsidR="00B12BC5">
        <w:rPr>
          <w:szCs w:val="24"/>
        </w:rPr>
        <w:t>AIFM</w:t>
      </w:r>
      <w:r w:rsidRPr="00495458">
        <w:rPr>
          <w:szCs w:val="24"/>
        </w:rPr>
        <w:t xml:space="preserve"> – as applicable – of the Offering Document/ Marketing Document;</w:t>
      </w:r>
      <w:r w:rsidR="00365D56" w:rsidRPr="00495458">
        <w:rPr>
          <w:szCs w:val="24"/>
        </w:rPr>
        <w:t xml:space="preserve"> and</w:t>
      </w:r>
    </w:p>
    <w:p w:rsidR="000819F2" w:rsidRDefault="000819F2" w:rsidP="007560CC">
      <w:pPr>
        <w:numPr>
          <w:ilvl w:val="0"/>
          <w:numId w:val="8"/>
        </w:numPr>
        <w:tabs>
          <w:tab w:val="clear" w:pos="1080"/>
          <w:tab w:val="left" w:pos="567"/>
        </w:tabs>
        <w:ind w:left="567" w:hanging="567"/>
        <w:rPr>
          <w:szCs w:val="24"/>
        </w:rPr>
      </w:pPr>
      <w:r w:rsidRPr="00495458">
        <w:rPr>
          <w:szCs w:val="24"/>
        </w:rPr>
        <w:t>a confirmation from the Directors, General Partner</w:t>
      </w:r>
      <w:r w:rsidR="00206701">
        <w:rPr>
          <w:szCs w:val="24"/>
        </w:rPr>
        <w:t>(s)</w:t>
      </w:r>
      <w:r w:rsidRPr="00495458">
        <w:rPr>
          <w:szCs w:val="24"/>
        </w:rPr>
        <w:t xml:space="preserve"> or the </w:t>
      </w:r>
      <w:r w:rsidR="00B12BC5">
        <w:rPr>
          <w:szCs w:val="24"/>
        </w:rPr>
        <w:t>AIFM</w:t>
      </w:r>
      <w:r w:rsidRPr="00495458">
        <w:rPr>
          <w:szCs w:val="24"/>
        </w:rPr>
        <w:t xml:space="preserve"> </w:t>
      </w:r>
      <w:r w:rsidR="00206701">
        <w:rPr>
          <w:szCs w:val="24"/>
        </w:rPr>
        <w:t>(</w:t>
      </w:r>
      <w:r w:rsidRPr="00495458">
        <w:rPr>
          <w:szCs w:val="24"/>
        </w:rPr>
        <w:t>as applicable</w:t>
      </w:r>
      <w:r w:rsidR="00206701">
        <w:rPr>
          <w:szCs w:val="24"/>
        </w:rPr>
        <w:t>)</w:t>
      </w:r>
      <w:r w:rsidRPr="00495458">
        <w:rPr>
          <w:szCs w:val="24"/>
        </w:rPr>
        <w:t xml:space="preserve"> signifying their intention to</w:t>
      </w:r>
      <w:r w:rsidR="00690D13" w:rsidRPr="00495458">
        <w:rPr>
          <w:szCs w:val="24"/>
        </w:rPr>
        <w:t xml:space="preserve"> issue additional class</w:t>
      </w:r>
      <w:r w:rsidR="00206701">
        <w:rPr>
          <w:szCs w:val="24"/>
        </w:rPr>
        <w:t>es</w:t>
      </w:r>
      <w:r w:rsidR="00690D13" w:rsidRPr="00495458">
        <w:rPr>
          <w:szCs w:val="24"/>
        </w:rPr>
        <w:t xml:space="preserve"> of shares/ units</w:t>
      </w:r>
      <w:r w:rsidR="00365D56" w:rsidRPr="00495458">
        <w:rPr>
          <w:szCs w:val="24"/>
        </w:rPr>
        <w:t>.</w:t>
      </w:r>
    </w:p>
    <w:p w:rsidR="00B12BC5" w:rsidRDefault="00B12BC5" w:rsidP="00B12BC5">
      <w:pPr>
        <w:pStyle w:val="Heading2"/>
        <w:rPr>
          <w:rFonts w:ascii="Times New Roman" w:hAnsi="Times New Roman"/>
          <w:b w:val="0"/>
          <w:sz w:val="24"/>
          <w:szCs w:val="24"/>
        </w:rPr>
      </w:pPr>
    </w:p>
    <w:p w:rsidR="00690D13" w:rsidRPr="00495458" w:rsidRDefault="00690D13" w:rsidP="00B12BC5">
      <w:pPr>
        <w:pStyle w:val="Heading2"/>
        <w:rPr>
          <w:rFonts w:ascii="Times New Roman" w:hAnsi="Times New Roman"/>
          <w:b w:val="0"/>
          <w:sz w:val="24"/>
          <w:szCs w:val="24"/>
        </w:rPr>
      </w:pPr>
      <w:r w:rsidRPr="00495458">
        <w:rPr>
          <w:rFonts w:ascii="Times New Roman" w:hAnsi="Times New Roman"/>
          <w:b w:val="0"/>
          <w:sz w:val="24"/>
          <w:szCs w:val="24"/>
        </w:rPr>
        <w:t xml:space="preserve">The issue of additional classes of shares/ units within an existing </w:t>
      </w:r>
      <w:r w:rsidR="00B12BC5">
        <w:rPr>
          <w:rFonts w:ascii="Times New Roman" w:hAnsi="Times New Roman"/>
          <w:b w:val="0"/>
          <w:sz w:val="24"/>
          <w:szCs w:val="24"/>
        </w:rPr>
        <w:t>AIF</w:t>
      </w:r>
      <w:r w:rsidRPr="00495458">
        <w:rPr>
          <w:rFonts w:ascii="Times New Roman" w:hAnsi="Times New Roman"/>
          <w:b w:val="0"/>
          <w:sz w:val="24"/>
          <w:szCs w:val="24"/>
        </w:rPr>
        <w:t xml:space="preserve"> – so long as the additional classes of shares/ units do not constitute a distinct sub-fund of the </w:t>
      </w:r>
      <w:r w:rsidR="00B12BC5">
        <w:rPr>
          <w:rFonts w:ascii="Times New Roman" w:hAnsi="Times New Roman"/>
          <w:b w:val="0"/>
          <w:sz w:val="24"/>
          <w:szCs w:val="24"/>
        </w:rPr>
        <w:t>AIF</w:t>
      </w:r>
      <w:r w:rsidR="0019375E">
        <w:rPr>
          <w:rFonts w:ascii="Times New Roman" w:hAnsi="Times New Roman"/>
          <w:b w:val="0"/>
          <w:sz w:val="24"/>
          <w:szCs w:val="24"/>
        </w:rPr>
        <w:t xml:space="preserve"> –</w:t>
      </w:r>
      <w:r w:rsidRPr="00495458">
        <w:rPr>
          <w:rFonts w:ascii="Times New Roman" w:hAnsi="Times New Roman"/>
          <w:b w:val="0"/>
          <w:sz w:val="24"/>
          <w:szCs w:val="24"/>
        </w:rPr>
        <w:t xml:space="preserve"> is</w:t>
      </w:r>
      <w:r w:rsidR="0019375E">
        <w:rPr>
          <w:rFonts w:ascii="Times New Roman" w:hAnsi="Times New Roman"/>
          <w:b w:val="0"/>
          <w:sz w:val="24"/>
          <w:szCs w:val="24"/>
        </w:rPr>
        <w:t xml:space="preserve"> </w:t>
      </w:r>
      <w:r w:rsidRPr="00495458">
        <w:rPr>
          <w:rFonts w:ascii="Times New Roman" w:hAnsi="Times New Roman"/>
          <w:b w:val="0"/>
          <w:sz w:val="24"/>
          <w:szCs w:val="24"/>
        </w:rPr>
        <w:t xml:space="preserve">not subject to any application/ supervisory fees. </w:t>
      </w:r>
    </w:p>
    <w:p w:rsidR="00A1762A" w:rsidRDefault="00A1762A" w:rsidP="007560CC">
      <w:pPr>
        <w:pStyle w:val="Heading2"/>
        <w:numPr>
          <w:ilvl w:val="0"/>
          <w:numId w:val="6"/>
        </w:numPr>
        <w:ind w:left="709" w:hanging="709"/>
        <w:rPr>
          <w:rFonts w:ascii="Times New Roman" w:hAnsi="Times New Roman"/>
          <w:smallCaps/>
          <w:sz w:val="24"/>
          <w:szCs w:val="24"/>
        </w:rPr>
      </w:pPr>
      <w:r>
        <w:rPr>
          <w:rFonts w:ascii="Times New Roman" w:hAnsi="Times New Roman"/>
          <w:sz w:val="24"/>
          <w:szCs w:val="24"/>
        </w:rPr>
        <w:br w:type="page"/>
      </w:r>
      <w:r w:rsidRPr="00A1762A">
        <w:rPr>
          <w:rFonts w:ascii="Times New Roman" w:hAnsi="Times New Roman"/>
          <w:smallCaps/>
          <w:sz w:val="24"/>
          <w:szCs w:val="24"/>
        </w:rPr>
        <w:lastRenderedPageBreak/>
        <w:t>Marketing of AIFs</w:t>
      </w:r>
    </w:p>
    <w:p w:rsidR="00A1762A" w:rsidRDefault="00A1762A" w:rsidP="00A1762A"/>
    <w:p w:rsidR="00A1762A" w:rsidRPr="00A1762A" w:rsidRDefault="00A1762A" w:rsidP="007560CC">
      <w:pPr>
        <w:pStyle w:val="Heading2"/>
        <w:numPr>
          <w:ilvl w:val="1"/>
          <w:numId w:val="6"/>
        </w:numPr>
        <w:ind w:left="709" w:hanging="709"/>
        <w:rPr>
          <w:rFonts w:ascii="Times New Roman" w:hAnsi="Times New Roman"/>
          <w:sz w:val="24"/>
          <w:szCs w:val="24"/>
        </w:rPr>
      </w:pPr>
      <w:r w:rsidRPr="00A1762A">
        <w:rPr>
          <w:rFonts w:ascii="Times New Roman" w:hAnsi="Times New Roman"/>
          <w:i/>
          <w:sz w:val="24"/>
          <w:szCs w:val="24"/>
        </w:rPr>
        <w:t>Notification Procedure</w:t>
      </w:r>
    </w:p>
    <w:p w:rsidR="00A1762A" w:rsidRPr="00A1762A" w:rsidRDefault="00A1762A" w:rsidP="00A1762A">
      <w:pPr>
        <w:pStyle w:val="Heading2"/>
        <w:rPr>
          <w:rFonts w:ascii="Times New Roman" w:hAnsi="Times New Roman"/>
          <w:b w:val="0"/>
          <w:sz w:val="24"/>
        </w:rPr>
      </w:pPr>
    </w:p>
    <w:p w:rsidR="00A1762A" w:rsidRPr="00A1762A" w:rsidRDefault="00A1762A" w:rsidP="00A1762A">
      <w:pPr>
        <w:pStyle w:val="Heading2"/>
        <w:rPr>
          <w:rFonts w:ascii="Times New Roman" w:hAnsi="Times New Roman"/>
          <w:b w:val="0"/>
          <w:sz w:val="24"/>
        </w:rPr>
      </w:pPr>
      <w:r w:rsidRPr="00A1762A">
        <w:rPr>
          <w:rFonts w:ascii="Times New Roman" w:hAnsi="Times New Roman"/>
          <w:b w:val="0"/>
          <w:sz w:val="24"/>
        </w:rPr>
        <w:t xml:space="preserve">This section should be read in conjunction with the Investment Services Act (Marketing of AIFs) Regulations. It aims at providing an overview of the requirements applicable to </w:t>
      </w:r>
      <w:r w:rsidR="008F2F2E">
        <w:rPr>
          <w:rFonts w:ascii="Times New Roman" w:hAnsi="Times New Roman"/>
          <w:b w:val="0"/>
          <w:sz w:val="24"/>
        </w:rPr>
        <w:t xml:space="preserve">self-managed </w:t>
      </w:r>
      <w:r w:rsidR="001D03E1">
        <w:rPr>
          <w:rFonts w:ascii="Times New Roman" w:hAnsi="Times New Roman"/>
          <w:b w:val="0"/>
          <w:sz w:val="24"/>
        </w:rPr>
        <w:t>Maltese</w:t>
      </w:r>
      <w:r w:rsidRPr="00A1762A">
        <w:rPr>
          <w:rFonts w:ascii="Times New Roman" w:hAnsi="Times New Roman"/>
          <w:b w:val="0"/>
          <w:sz w:val="24"/>
        </w:rPr>
        <w:t xml:space="preserve"> AIFs wishing to market their units in </w:t>
      </w:r>
      <w:r w:rsidR="001D03E1">
        <w:rPr>
          <w:rFonts w:ascii="Times New Roman" w:hAnsi="Times New Roman"/>
          <w:b w:val="0"/>
          <w:sz w:val="24"/>
        </w:rPr>
        <w:t xml:space="preserve">another </w:t>
      </w:r>
      <w:smartTag w:uri="urn:schemas-microsoft-com:office:smarttags" w:element="PlaceName">
        <w:r w:rsidR="001D03E1">
          <w:rPr>
            <w:rFonts w:ascii="Times New Roman" w:hAnsi="Times New Roman"/>
            <w:b w:val="0"/>
            <w:sz w:val="24"/>
          </w:rPr>
          <w:t>Member</w:t>
        </w:r>
      </w:smartTag>
      <w:r w:rsidR="001D03E1">
        <w:rPr>
          <w:rFonts w:ascii="Times New Roman" w:hAnsi="Times New Roman"/>
          <w:b w:val="0"/>
          <w:sz w:val="24"/>
        </w:rPr>
        <w:t xml:space="preserve"> </w:t>
      </w:r>
      <w:smartTag w:uri="urn:schemas-microsoft-com:office:smarttags" w:element="PlaceType">
        <w:r w:rsidR="001D03E1">
          <w:rPr>
            <w:rFonts w:ascii="Times New Roman" w:hAnsi="Times New Roman"/>
            <w:b w:val="0"/>
            <w:sz w:val="24"/>
          </w:rPr>
          <w:t>State</w:t>
        </w:r>
      </w:smartTag>
      <w:r w:rsidR="001D03E1">
        <w:rPr>
          <w:rFonts w:ascii="Times New Roman" w:hAnsi="Times New Roman"/>
          <w:b w:val="0"/>
          <w:sz w:val="24"/>
        </w:rPr>
        <w:t xml:space="preserve"> or </w:t>
      </w:r>
      <w:smartTag w:uri="urn:schemas-microsoft-com:office:smarttags" w:element="place">
        <w:smartTag w:uri="urn:schemas-microsoft-com:office:smarttags" w:element="PlaceName">
          <w:r w:rsidR="001D03E1">
            <w:rPr>
              <w:rFonts w:ascii="Times New Roman" w:hAnsi="Times New Roman"/>
              <w:b w:val="0"/>
              <w:sz w:val="24"/>
            </w:rPr>
            <w:t>EEA</w:t>
          </w:r>
        </w:smartTag>
        <w:r w:rsidR="001D03E1">
          <w:rPr>
            <w:rFonts w:ascii="Times New Roman" w:hAnsi="Times New Roman"/>
            <w:b w:val="0"/>
            <w:sz w:val="24"/>
          </w:rPr>
          <w:t xml:space="preserve"> </w:t>
        </w:r>
        <w:smartTag w:uri="urn:schemas-microsoft-com:office:smarttags" w:element="PlaceType">
          <w:r w:rsidR="001D03E1">
            <w:rPr>
              <w:rFonts w:ascii="Times New Roman" w:hAnsi="Times New Roman"/>
              <w:b w:val="0"/>
              <w:sz w:val="24"/>
            </w:rPr>
            <w:t>State</w:t>
          </w:r>
        </w:smartTag>
      </w:smartTag>
      <w:r w:rsidR="001D03E1">
        <w:rPr>
          <w:rFonts w:ascii="Times New Roman" w:hAnsi="Times New Roman"/>
          <w:b w:val="0"/>
          <w:sz w:val="24"/>
        </w:rPr>
        <w:t xml:space="preserve"> </w:t>
      </w:r>
      <w:r w:rsidRPr="00A1762A">
        <w:rPr>
          <w:rFonts w:ascii="Times New Roman" w:hAnsi="Times New Roman"/>
          <w:b w:val="0"/>
          <w:sz w:val="24"/>
        </w:rPr>
        <w:t>in terms of Directive 2011/61/EU.</w:t>
      </w:r>
    </w:p>
    <w:p w:rsidR="00A1762A" w:rsidRDefault="00A1762A" w:rsidP="00A1762A"/>
    <w:p w:rsidR="001D03E1" w:rsidRDefault="001D03E1" w:rsidP="001D03E1">
      <w:r>
        <w:t xml:space="preserve">Marketing of a Maltese AIF </w:t>
      </w:r>
      <w:r w:rsidR="00470C4D">
        <w:t xml:space="preserve">which is managed by an external </w:t>
      </w:r>
      <w:r>
        <w:t xml:space="preserve">AIFM is regulated by the provisions </w:t>
      </w:r>
      <w:r w:rsidR="009B6BE4">
        <w:t xml:space="preserve">of the Investment Services Act (Marketing of AIFs) Regulations. Alternatively, an AIF shall refer to the Investment Services Act </w:t>
      </w:r>
      <w:r w:rsidRPr="001D03E1">
        <w:t>(Alternative Investment Fund Managers Passport) Regulations</w:t>
      </w:r>
      <w:r w:rsidR="009B6BE4">
        <w:t xml:space="preserve"> with regards to the provision of services in another EU</w:t>
      </w:r>
      <w:r>
        <w:t>/</w:t>
      </w:r>
      <w:r w:rsidR="00FA524A">
        <w:t xml:space="preserve"> </w:t>
      </w:r>
      <w:smartTag w:uri="urn:schemas-microsoft-com:office:smarttags" w:element="place">
        <w:smartTag w:uri="urn:schemas-microsoft-com:office:smarttags" w:element="PlaceName">
          <w:r>
            <w:t>EEA</w:t>
          </w:r>
        </w:smartTag>
        <w:r>
          <w:t xml:space="preserve"> </w:t>
        </w:r>
        <w:smartTag w:uri="urn:schemas-microsoft-com:office:smarttags" w:element="PlaceName">
          <w:r>
            <w:t>Member</w:t>
          </w:r>
        </w:smartTag>
        <w:r>
          <w:t xml:space="preserve"> </w:t>
        </w:r>
        <w:smartTag w:uri="urn:schemas-microsoft-com:office:smarttags" w:element="PlaceType">
          <w:r>
            <w:t>State</w:t>
          </w:r>
        </w:smartTag>
      </w:smartTag>
      <w:r>
        <w:t xml:space="preserve"> whether by means of the establishment of a branch or on a remote basis under the freedom of services.</w:t>
      </w:r>
    </w:p>
    <w:p w:rsidR="009B6BE4" w:rsidRDefault="009B6BE4" w:rsidP="001D03E1"/>
    <w:p w:rsidR="002D4937" w:rsidRDefault="002D4937" w:rsidP="00A1762A">
      <w:pPr>
        <w:rPr>
          <w:rStyle w:val="list0020paragraphchar"/>
          <w:color w:val="000000"/>
        </w:rPr>
      </w:pPr>
      <w:r>
        <w:rPr>
          <w:rStyle w:val="list0020paragraphchar"/>
          <w:color w:val="000000"/>
        </w:rPr>
        <w:t xml:space="preserve">The AIF may only be </w:t>
      </w:r>
      <w:r w:rsidR="001F013D">
        <w:rPr>
          <w:rStyle w:val="list0020paragraphchar"/>
          <w:color w:val="000000"/>
        </w:rPr>
        <w:t>sold</w:t>
      </w:r>
      <w:r>
        <w:rPr>
          <w:rStyle w:val="list0020paragraphchar"/>
          <w:color w:val="000000"/>
        </w:rPr>
        <w:t xml:space="preserve"> with a passport in jurisdictions outside Malta if it satisfies the relevant provisions prescribed in the Investment Services Act (Alternative Investment Fund Manager Passport) Regulations and the Investment Services Act (Marketing of AIFs) Regulations. The marketing of an AIF in jurisdictions outside </w:t>
      </w:r>
      <w:smartTag w:uri="urn:schemas-microsoft-com:office:smarttags" w:element="place">
        <w:smartTag w:uri="urn:schemas-microsoft-com:office:smarttags" w:element="country-region">
          <w:r>
            <w:rPr>
              <w:rStyle w:val="list0020paragraphchar"/>
              <w:color w:val="000000"/>
            </w:rPr>
            <w:t>Malta</w:t>
          </w:r>
        </w:smartTag>
      </w:smartTag>
      <w:r>
        <w:rPr>
          <w:rStyle w:val="list0020paragraphchar"/>
          <w:color w:val="000000"/>
        </w:rPr>
        <w:t xml:space="preserve"> to investors other than Professional Investors as defined in this </w:t>
      </w:r>
      <w:r w:rsidR="00E64A20">
        <w:rPr>
          <w:rStyle w:val="list0020paragraphchar"/>
          <w:color w:val="000000"/>
        </w:rPr>
        <w:t>Rulebook</w:t>
      </w:r>
      <w:r>
        <w:rPr>
          <w:rStyle w:val="list0020paragraphchar"/>
          <w:color w:val="000000"/>
        </w:rPr>
        <w:t xml:space="preserve"> is not automatic and may be allowed subject to national provisions applicable in the respective jurisdiction as per Article 43 of Directive 2011/61/EU. </w:t>
      </w:r>
    </w:p>
    <w:p w:rsidR="00A1762A" w:rsidRDefault="00A1762A" w:rsidP="00A1762A"/>
    <w:p w:rsidR="00A1762A" w:rsidRPr="00A1762A" w:rsidRDefault="00A1762A" w:rsidP="007560CC">
      <w:pPr>
        <w:pStyle w:val="Heading2"/>
        <w:numPr>
          <w:ilvl w:val="1"/>
          <w:numId w:val="6"/>
        </w:numPr>
        <w:ind w:left="709" w:hanging="709"/>
        <w:rPr>
          <w:rFonts w:ascii="Times New Roman" w:hAnsi="Times New Roman"/>
          <w:i/>
          <w:sz w:val="24"/>
          <w:szCs w:val="24"/>
        </w:rPr>
      </w:pPr>
      <w:r w:rsidRPr="00A1762A">
        <w:rPr>
          <w:rFonts w:ascii="Times New Roman" w:hAnsi="Times New Roman"/>
          <w:i/>
          <w:sz w:val="24"/>
          <w:szCs w:val="24"/>
        </w:rPr>
        <w:t>Notification Requirements</w:t>
      </w:r>
    </w:p>
    <w:p w:rsidR="009B6BE4" w:rsidRDefault="009B6BE4" w:rsidP="009B6BE4">
      <w:pPr>
        <w:pStyle w:val="BodyText"/>
        <w:tabs>
          <w:tab w:val="left" w:pos="1174"/>
        </w:tabs>
        <w:ind w:left="34"/>
      </w:pPr>
    </w:p>
    <w:p w:rsidR="009B6BE4" w:rsidRPr="009B6BE4" w:rsidRDefault="009B6BE4" w:rsidP="009B6BE4">
      <w:pPr>
        <w:pStyle w:val="BodyText"/>
        <w:tabs>
          <w:tab w:val="left" w:pos="1174"/>
        </w:tabs>
        <w:ind w:left="34"/>
        <w:rPr>
          <w:rFonts w:ascii="Times New Roman" w:hAnsi="Times New Roman"/>
        </w:rPr>
      </w:pPr>
      <w:r w:rsidRPr="009B6BE4">
        <w:rPr>
          <w:rFonts w:ascii="Times New Roman" w:hAnsi="Times New Roman"/>
        </w:rPr>
        <w:t xml:space="preserve">A </w:t>
      </w:r>
      <w:r>
        <w:rPr>
          <w:rFonts w:ascii="Times New Roman" w:hAnsi="Times New Roman"/>
        </w:rPr>
        <w:t xml:space="preserve">self-managed </w:t>
      </w:r>
      <w:r w:rsidRPr="009B6BE4">
        <w:rPr>
          <w:rFonts w:ascii="Times New Roman" w:hAnsi="Times New Roman"/>
        </w:rPr>
        <w:t xml:space="preserve">Maltese </w:t>
      </w:r>
      <w:r>
        <w:rPr>
          <w:rFonts w:ascii="Times New Roman" w:hAnsi="Times New Roman"/>
        </w:rPr>
        <w:t xml:space="preserve">AIF </w:t>
      </w:r>
      <w:r w:rsidR="001D4D7B">
        <w:rPr>
          <w:rFonts w:ascii="Times New Roman" w:hAnsi="Times New Roman"/>
        </w:rPr>
        <w:t xml:space="preserve">may market its units or shares </w:t>
      </w:r>
      <w:r w:rsidRPr="009B6BE4">
        <w:rPr>
          <w:rFonts w:ascii="Times New Roman" w:hAnsi="Times New Roman"/>
        </w:rPr>
        <w:t xml:space="preserve">to professional investors in a </w:t>
      </w:r>
      <w:smartTag w:uri="urn:schemas-microsoft-com:office:smarttags" w:element="PlaceName">
        <w:r w:rsidRPr="009B6BE4">
          <w:rPr>
            <w:rFonts w:ascii="Times New Roman" w:hAnsi="Times New Roman"/>
          </w:rPr>
          <w:t>Member</w:t>
        </w:r>
      </w:smartTag>
      <w:r w:rsidRPr="009B6BE4">
        <w:rPr>
          <w:rFonts w:ascii="Times New Roman" w:hAnsi="Times New Roman"/>
        </w:rPr>
        <w:t xml:space="preserve"> </w:t>
      </w:r>
      <w:smartTag w:uri="urn:schemas-microsoft-com:office:smarttags" w:element="PlaceType">
        <w:r w:rsidRPr="009B6BE4">
          <w:rPr>
            <w:rFonts w:ascii="Times New Roman" w:hAnsi="Times New Roman"/>
          </w:rPr>
          <w:t>State</w:t>
        </w:r>
      </w:smartTag>
      <w:r w:rsidRPr="009B6BE4">
        <w:rPr>
          <w:rFonts w:ascii="Times New Roman" w:hAnsi="Times New Roman"/>
        </w:rPr>
        <w:t xml:space="preserve"> or </w:t>
      </w:r>
      <w:smartTag w:uri="urn:schemas-microsoft-com:office:smarttags" w:element="PlaceName">
        <w:r w:rsidRPr="009B6BE4">
          <w:rPr>
            <w:rFonts w:ascii="Times New Roman" w:hAnsi="Times New Roman"/>
          </w:rPr>
          <w:t>EEA</w:t>
        </w:r>
      </w:smartTag>
      <w:r w:rsidRPr="009B6BE4">
        <w:rPr>
          <w:rFonts w:ascii="Times New Roman" w:hAnsi="Times New Roman"/>
        </w:rPr>
        <w:t xml:space="preserve"> </w:t>
      </w:r>
      <w:smartTag w:uri="urn:schemas-microsoft-com:office:smarttags" w:element="PlaceType">
        <w:r w:rsidRPr="009B6BE4">
          <w:rPr>
            <w:rFonts w:ascii="Times New Roman" w:hAnsi="Times New Roman"/>
          </w:rPr>
          <w:t>State</w:t>
        </w:r>
      </w:smartTag>
      <w:r w:rsidRPr="009B6BE4">
        <w:rPr>
          <w:rFonts w:ascii="Times New Roman" w:hAnsi="Times New Roman"/>
        </w:rPr>
        <w:t xml:space="preserve"> other than </w:t>
      </w:r>
      <w:smartTag w:uri="urn:schemas-microsoft-com:office:smarttags" w:element="country-region">
        <w:r w:rsidRPr="009B6BE4">
          <w:rPr>
            <w:rFonts w:ascii="Times New Roman" w:hAnsi="Times New Roman"/>
          </w:rPr>
          <w:t>Malta</w:t>
        </w:r>
      </w:smartTag>
      <w:r w:rsidR="001D4D7B">
        <w:rPr>
          <w:rFonts w:ascii="Times New Roman" w:hAnsi="Times New Roman"/>
        </w:rPr>
        <w:t xml:space="preserve"> </w:t>
      </w:r>
      <w:r w:rsidRPr="009B6BE4">
        <w:rPr>
          <w:rFonts w:ascii="Times New Roman" w:hAnsi="Times New Roman"/>
        </w:rPr>
        <w:t xml:space="preserve">provided that prior to commencement of its marketing in a </w:t>
      </w:r>
      <w:smartTag w:uri="urn:schemas-microsoft-com:office:smarttags" w:element="PlaceName">
        <w:r w:rsidRPr="009B6BE4">
          <w:rPr>
            <w:rFonts w:ascii="Times New Roman" w:hAnsi="Times New Roman"/>
          </w:rPr>
          <w:t>Member</w:t>
        </w:r>
      </w:smartTag>
      <w:r w:rsidRPr="009B6BE4">
        <w:rPr>
          <w:rFonts w:ascii="Times New Roman" w:hAnsi="Times New Roman"/>
        </w:rPr>
        <w:t xml:space="preserve"> </w:t>
      </w:r>
      <w:smartTag w:uri="urn:schemas-microsoft-com:office:smarttags" w:element="PlaceType">
        <w:r w:rsidRPr="009B6BE4">
          <w:rPr>
            <w:rFonts w:ascii="Times New Roman" w:hAnsi="Times New Roman"/>
          </w:rPr>
          <w:t>State</w:t>
        </w:r>
      </w:smartTag>
      <w:r w:rsidRPr="009B6BE4">
        <w:rPr>
          <w:rFonts w:ascii="Times New Roman" w:hAnsi="Times New Roman"/>
        </w:rPr>
        <w:t xml:space="preserve"> or </w:t>
      </w:r>
      <w:smartTag w:uri="urn:schemas-microsoft-com:office:smarttags" w:element="place">
        <w:smartTag w:uri="urn:schemas-microsoft-com:office:smarttags" w:element="PlaceName">
          <w:r w:rsidRPr="009B6BE4">
            <w:rPr>
              <w:rFonts w:ascii="Times New Roman" w:hAnsi="Times New Roman"/>
            </w:rPr>
            <w:t>EEA</w:t>
          </w:r>
        </w:smartTag>
        <w:r w:rsidRPr="009B6BE4">
          <w:rPr>
            <w:rFonts w:ascii="Times New Roman" w:hAnsi="Times New Roman"/>
          </w:rPr>
          <w:t xml:space="preserve"> </w:t>
        </w:r>
        <w:smartTag w:uri="urn:schemas-microsoft-com:office:smarttags" w:element="PlaceType">
          <w:r w:rsidRPr="009B6BE4">
            <w:rPr>
              <w:rFonts w:ascii="Times New Roman" w:hAnsi="Times New Roman"/>
            </w:rPr>
            <w:t>State</w:t>
          </w:r>
        </w:smartTag>
      </w:smartTag>
      <w:r w:rsidRPr="009B6BE4">
        <w:rPr>
          <w:rFonts w:ascii="Times New Roman" w:hAnsi="Times New Roman"/>
        </w:rPr>
        <w:t xml:space="preserve">, the conditions prescribed </w:t>
      </w:r>
      <w:r w:rsidR="001D4D7B">
        <w:rPr>
          <w:rFonts w:ascii="Times New Roman" w:hAnsi="Times New Roman"/>
        </w:rPr>
        <w:t xml:space="preserve">hereunder </w:t>
      </w:r>
      <w:r w:rsidRPr="009B6BE4">
        <w:rPr>
          <w:rFonts w:ascii="Times New Roman" w:hAnsi="Times New Roman"/>
        </w:rPr>
        <w:t>are met.</w:t>
      </w:r>
    </w:p>
    <w:p w:rsidR="009B6BE4" w:rsidRPr="009B6BE4" w:rsidRDefault="009B6BE4" w:rsidP="009B6BE4">
      <w:pPr>
        <w:pStyle w:val="BodyText"/>
        <w:tabs>
          <w:tab w:val="left" w:pos="1174"/>
        </w:tabs>
        <w:ind w:left="34" w:firstLine="708"/>
        <w:rPr>
          <w:rFonts w:ascii="Times New Roman" w:hAnsi="Times New Roman"/>
        </w:rPr>
      </w:pPr>
    </w:p>
    <w:p w:rsidR="009B6BE4" w:rsidRPr="009B6BE4" w:rsidRDefault="001D4D7B" w:rsidP="001D4D7B">
      <w:pPr>
        <w:pStyle w:val="BodyText"/>
        <w:tabs>
          <w:tab w:val="left" w:pos="1174"/>
        </w:tabs>
        <w:ind w:left="34"/>
        <w:rPr>
          <w:rFonts w:ascii="Times New Roman" w:hAnsi="Times New Roman"/>
        </w:rPr>
      </w:pPr>
      <w:r>
        <w:rPr>
          <w:rFonts w:ascii="Times New Roman" w:hAnsi="Times New Roman"/>
        </w:rPr>
        <w:t xml:space="preserve">A self-managed </w:t>
      </w:r>
      <w:r w:rsidR="009B6BE4" w:rsidRPr="009B6BE4">
        <w:rPr>
          <w:rFonts w:ascii="Times New Roman" w:hAnsi="Times New Roman"/>
        </w:rPr>
        <w:t>AIF</w:t>
      </w:r>
      <w:r>
        <w:rPr>
          <w:rFonts w:ascii="Times New Roman" w:hAnsi="Times New Roman"/>
        </w:rPr>
        <w:t xml:space="preserve"> </w:t>
      </w:r>
      <w:r w:rsidR="009B6BE4" w:rsidRPr="009B6BE4">
        <w:rPr>
          <w:rFonts w:ascii="Times New Roman" w:hAnsi="Times New Roman"/>
        </w:rPr>
        <w:t xml:space="preserve">shall submit to the </w:t>
      </w:r>
      <w:r>
        <w:rPr>
          <w:rFonts w:ascii="Times New Roman" w:hAnsi="Times New Roman"/>
        </w:rPr>
        <w:t xml:space="preserve">MFSA </w:t>
      </w:r>
      <w:r w:rsidR="009B6BE4" w:rsidRPr="009B6BE4">
        <w:rPr>
          <w:rFonts w:ascii="Times New Roman" w:hAnsi="Times New Roman"/>
        </w:rPr>
        <w:t>a notification</w:t>
      </w:r>
      <w:r w:rsidR="00262558">
        <w:rPr>
          <w:rFonts w:ascii="Times New Roman" w:hAnsi="Times New Roman"/>
        </w:rPr>
        <w:t xml:space="preserve"> [Schedule 4 to Part A of these Rules]</w:t>
      </w:r>
      <w:r w:rsidR="009B6BE4" w:rsidRPr="009B6BE4">
        <w:rPr>
          <w:rFonts w:ascii="Times New Roman" w:hAnsi="Times New Roman"/>
        </w:rPr>
        <w:t xml:space="preserve"> </w:t>
      </w:r>
      <w:r>
        <w:rPr>
          <w:rFonts w:ascii="Times New Roman" w:hAnsi="Times New Roman"/>
        </w:rPr>
        <w:t xml:space="preserve">which shall </w:t>
      </w:r>
      <w:r w:rsidR="009B6BE4" w:rsidRPr="009B6BE4">
        <w:rPr>
          <w:rFonts w:ascii="Times New Roman" w:hAnsi="Times New Roman"/>
        </w:rPr>
        <w:t>comprise the documentation and information prescribed hereunder:</w:t>
      </w:r>
    </w:p>
    <w:p w:rsidR="009B6BE4" w:rsidRPr="009B6BE4" w:rsidRDefault="009B6BE4" w:rsidP="009B6BE4">
      <w:pPr>
        <w:pStyle w:val="BodyText"/>
        <w:tabs>
          <w:tab w:val="left" w:pos="1174"/>
        </w:tabs>
        <w:ind w:left="34" w:firstLine="780"/>
        <w:rPr>
          <w:rFonts w:ascii="Times New Roman" w:hAnsi="Times New Roman"/>
        </w:rPr>
      </w:pPr>
    </w:p>
    <w:p w:rsidR="001D4D7B" w:rsidRDefault="009B6BE4" w:rsidP="007560CC">
      <w:pPr>
        <w:pStyle w:val="BodyText"/>
        <w:numPr>
          <w:ilvl w:val="0"/>
          <w:numId w:val="25"/>
        </w:numPr>
        <w:tabs>
          <w:tab w:val="left" w:pos="567"/>
          <w:tab w:val="left" w:pos="1876"/>
        </w:tabs>
        <w:ind w:left="567" w:right="0" w:hanging="567"/>
        <w:rPr>
          <w:rFonts w:ascii="Times New Roman" w:hAnsi="Times New Roman"/>
        </w:rPr>
      </w:pPr>
      <w:r w:rsidRPr="009B6BE4">
        <w:rPr>
          <w:rFonts w:ascii="Times New Roman" w:hAnsi="Times New Roman"/>
        </w:rPr>
        <w:t xml:space="preserve">a notification letter, including a programme of operations </w:t>
      </w:r>
      <w:r w:rsidR="001D4D7B">
        <w:rPr>
          <w:rFonts w:ascii="Times New Roman" w:hAnsi="Times New Roman"/>
        </w:rPr>
        <w:t>concerning the self-managed AIF</w:t>
      </w:r>
      <w:r w:rsidRPr="009B6BE4">
        <w:rPr>
          <w:rFonts w:ascii="Times New Roman" w:hAnsi="Times New Roman"/>
        </w:rPr>
        <w:t>;</w:t>
      </w:r>
    </w:p>
    <w:p w:rsidR="001D4D7B" w:rsidRDefault="009B6BE4" w:rsidP="007560CC">
      <w:pPr>
        <w:pStyle w:val="BodyText"/>
        <w:numPr>
          <w:ilvl w:val="0"/>
          <w:numId w:val="25"/>
        </w:numPr>
        <w:tabs>
          <w:tab w:val="left" w:pos="567"/>
          <w:tab w:val="left" w:pos="1876"/>
        </w:tabs>
        <w:ind w:left="567" w:right="0" w:hanging="567"/>
        <w:rPr>
          <w:rFonts w:ascii="Times New Roman" w:hAnsi="Times New Roman"/>
        </w:rPr>
      </w:pPr>
      <w:r w:rsidRPr="001D4D7B">
        <w:rPr>
          <w:rFonts w:ascii="Times New Roman" w:hAnsi="Times New Roman"/>
        </w:rPr>
        <w:t xml:space="preserve">the AIF’s prospectus or equivalent rules or instruments of incorporation; </w:t>
      </w:r>
    </w:p>
    <w:p w:rsidR="001D4D7B" w:rsidRDefault="009B6BE4" w:rsidP="007560CC">
      <w:pPr>
        <w:pStyle w:val="BodyText"/>
        <w:numPr>
          <w:ilvl w:val="0"/>
          <w:numId w:val="25"/>
        </w:numPr>
        <w:tabs>
          <w:tab w:val="left" w:pos="567"/>
          <w:tab w:val="left" w:pos="1876"/>
        </w:tabs>
        <w:ind w:left="567" w:right="0" w:hanging="567"/>
        <w:rPr>
          <w:rFonts w:ascii="Times New Roman" w:hAnsi="Times New Roman"/>
        </w:rPr>
      </w:pPr>
      <w:r w:rsidRPr="001D4D7B">
        <w:rPr>
          <w:rFonts w:ascii="Times New Roman" w:hAnsi="Times New Roman"/>
        </w:rPr>
        <w:t>identification of the custodian of the AIF;</w:t>
      </w:r>
    </w:p>
    <w:p w:rsidR="001D4D7B" w:rsidRDefault="009B6BE4" w:rsidP="007560CC">
      <w:pPr>
        <w:pStyle w:val="BodyText"/>
        <w:numPr>
          <w:ilvl w:val="0"/>
          <w:numId w:val="25"/>
        </w:numPr>
        <w:tabs>
          <w:tab w:val="left" w:pos="567"/>
          <w:tab w:val="left" w:pos="1876"/>
        </w:tabs>
        <w:ind w:left="567" w:right="0" w:hanging="567"/>
        <w:rPr>
          <w:rFonts w:ascii="Times New Roman" w:hAnsi="Times New Roman"/>
        </w:rPr>
      </w:pPr>
      <w:r w:rsidRPr="001D4D7B">
        <w:rPr>
          <w:rFonts w:ascii="Times New Roman" w:hAnsi="Times New Roman"/>
        </w:rPr>
        <w:t>a description of, or any information on, the AIF available to investors;</w:t>
      </w:r>
    </w:p>
    <w:p w:rsidR="001D4D7B" w:rsidRDefault="009B6BE4" w:rsidP="007560CC">
      <w:pPr>
        <w:pStyle w:val="BodyText"/>
        <w:numPr>
          <w:ilvl w:val="0"/>
          <w:numId w:val="25"/>
        </w:numPr>
        <w:tabs>
          <w:tab w:val="left" w:pos="567"/>
          <w:tab w:val="left" w:pos="1876"/>
        </w:tabs>
        <w:ind w:left="567" w:right="0" w:hanging="567"/>
        <w:rPr>
          <w:rFonts w:ascii="Times New Roman" w:hAnsi="Times New Roman"/>
        </w:rPr>
      </w:pPr>
      <w:r w:rsidRPr="001D4D7B">
        <w:rPr>
          <w:rFonts w:ascii="Times New Roman" w:hAnsi="Times New Roman"/>
        </w:rPr>
        <w:t xml:space="preserve">information on where the master AIF is established if the </w:t>
      </w:r>
      <w:r w:rsidR="001D4D7B">
        <w:rPr>
          <w:rFonts w:ascii="Times New Roman" w:hAnsi="Times New Roman"/>
        </w:rPr>
        <w:t xml:space="preserve">Maltese </w:t>
      </w:r>
      <w:r w:rsidRPr="001D4D7B">
        <w:rPr>
          <w:rFonts w:ascii="Times New Roman" w:hAnsi="Times New Roman"/>
        </w:rPr>
        <w:t xml:space="preserve">AIF is a feeder AIF; </w:t>
      </w:r>
    </w:p>
    <w:p w:rsidR="001D4D7B" w:rsidRDefault="009B6BE4" w:rsidP="007560CC">
      <w:pPr>
        <w:pStyle w:val="BodyText"/>
        <w:numPr>
          <w:ilvl w:val="0"/>
          <w:numId w:val="25"/>
        </w:numPr>
        <w:tabs>
          <w:tab w:val="left" w:pos="567"/>
          <w:tab w:val="left" w:pos="1876"/>
        </w:tabs>
        <w:ind w:left="567" w:right="0" w:hanging="567"/>
        <w:rPr>
          <w:rFonts w:ascii="Times New Roman" w:hAnsi="Times New Roman"/>
        </w:rPr>
      </w:pPr>
      <w:r w:rsidRPr="001D4D7B">
        <w:rPr>
          <w:rFonts w:ascii="Times New Roman" w:hAnsi="Times New Roman"/>
        </w:rPr>
        <w:t xml:space="preserve">any additional information concerning the disclosure obligations prescribed in </w:t>
      </w:r>
      <w:r w:rsidR="001D4D7B">
        <w:rPr>
          <w:rFonts w:ascii="Times New Roman" w:hAnsi="Times New Roman"/>
        </w:rPr>
        <w:t>Section 8 of Part B of these Rules</w:t>
      </w:r>
      <w:r w:rsidRPr="001D4D7B">
        <w:rPr>
          <w:rFonts w:ascii="Times New Roman" w:hAnsi="Times New Roman"/>
        </w:rPr>
        <w:t xml:space="preserve">; </w:t>
      </w:r>
    </w:p>
    <w:p w:rsidR="001D4D7B" w:rsidRDefault="009B6BE4" w:rsidP="007560CC">
      <w:pPr>
        <w:pStyle w:val="BodyText"/>
        <w:numPr>
          <w:ilvl w:val="0"/>
          <w:numId w:val="25"/>
        </w:numPr>
        <w:tabs>
          <w:tab w:val="left" w:pos="567"/>
          <w:tab w:val="left" w:pos="1876"/>
        </w:tabs>
        <w:ind w:left="567" w:right="0" w:hanging="567"/>
        <w:rPr>
          <w:rFonts w:ascii="Times New Roman" w:hAnsi="Times New Roman"/>
        </w:rPr>
      </w:pPr>
      <w:r w:rsidRPr="001D4D7B">
        <w:rPr>
          <w:rFonts w:ascii="Times New Roman" w:hAnsi="Times New Roman"/>
        </w:rPr>
        <w:t xml:space="preserve">an indication of the </w:t>
      </w:r>
      <w:smartTag w:uri="urn:schemas-microsoft-com:office:smarttags" w:element="PlaceName">
        <w:r w:rsidRPr="001D4D7B">
          <w:rPr>
            <w:rFonts w:ascii="Times New Roman" w:hAnsi="Times New Roman"/>
          </w:rPr>
          <w:t>Member</w:t>
        </w:r>
      </w:smartTag>
      <w:r w:rsidRPr="001D4D7B">
        <w:rPr>
          <w:rFonts w:ascii="Times New Roman" w:hAnsi="Times New Roman"/>
        </w:rPr>
        <w:t xml:space="preserve"> </w:t>
      </w:r>
      <w:smartTag w:uri="urn:schemas-microsoft-com:office:smarttags" w:element="PlaceType">
        <w:r w:rsidRPr="001D4D7B">
          <w:rPr>
            <w:rFonts w:ascii="Times New Roman" w:hAnsi="Times New Roman"/>
          </w:rPr>
          <w:t>State</w:t>
        </w:r>
      </w:smartTag>
      <w:r w:rsidRPr="001D4D7B">
        <w:rPr>
          <w:rFonts w:ascii="Times New Roman" w:hAnsi="Times New Roman"/>
        </w:rPr>
        <w:t xml:space="preserve"> or </w:t>
      </w:r>
      <w:smartTag w:uri="urn:schemas-microsoft-com:office:smarttags" w:element="place">
        <w:smartTag w:uri="urn:schemas-microsoft-com:office:smarttags" w:element="PlaceName">
          <w:r w:rsidRPr="001D4D7B">
            <w:rPr>
              <w:rFonts w:ascii="Times New Roman" w:hAnsi="Times New Roman"/>
            </w:rPr>
            <w:t>EEA</w:t>
          </w:r>
        </w:smartTag>
        <w:r w:rsidRPr="001D4D7B">
          <w:rPr>
            <w:rFonts w:ascii="Times New Roman" w:hAnsi="Times New Roman"/>
          </w:rPr>
          <w:t xml:space="preserve"> </w:t>
        </w:r>
        <w:smartTag w:uri="urn:schemas-microsoft-com:office:smarttags" w:element="PlaceType">
          <w:r w:rsidRPr="001D4D7B">
            <w:rPr>
              <w:rFonts w:ascii="Times New Roman" w:hAnsi="Times New Roman"/>
            </w:rPr>
            <w:t>State</w:t>
          </w:r>
        </w:smartTag>
      </w:smartTag>
      <w:r w:rsidRPr="001D4D7B">
        <w:rPr>
          <w:rFonts w:ascii="Times New Roman" w:hAnsi="Times New Roman"/>
        </w:rPr>
        <w:t xml:space="preserve"> in which the </w:t>
      </w:r>
      <w:r w:rsidR="001D4D7B">
        <w:rPr>
          <w:rFonts w:ascii="Times New Roman" w:hAnsi="Times New Roman"/>
        </w:rPr>
        <w:t xml:space="preserve">self-managed AIF </w:t>
      </w:r>
      <w:r w:rsidRPr="001D4D7B">
        <w:rPr>
          <w:rFonts w:ascii="Times New Roman" w:hAnsi="Times New Roman"/>
        </w:rPr>
        <w:t xml:space="preserve">intends to market </w:t>
      </w:r>
      <w:r w:rsidR="001D4D7B">
        <w:rPr>
          <w:rFonts w:ascii="Times New Roman" w:hAnsi="Times New Roman"/>
        </w:rPr>
        <w:t xml:space="preserve">its </w:t>
      </w:r>
      <w:r w:rsidRPr="001D4D7B">
        <w:rPr>
          <w:rFonts w:ascii="Times New Roman" w:hAnsi="Times New Roman"/>
        </w:rPr>
        <w:t>units or shares;</w:t>
      </w:r>
    </w:p>
    <w:p w:rsidR="001D4D7B" w:rsidRDefault="009B6BE4" w:rsidP="007560CC">
      <w:pPr>
        <w:pStyle w:val="BodyText"/>
        <w:numPr>
          <w:ilvl w:val="0"/>
          <w:numId w:val="25"/>
        </w:numPr>
        <w:tabs>
          <w:tab w:val="left" w:pos="567"/>
          <w:tab w:val="left" w:pos="1876"/>
        </w:tabs>
        <w:ind w:left="567" w:right="0" w:hanging="567"/>
        <w:rPr>
          <w:rFonts w:ascii="Times New Roman" w:hAnsi="Times New Roman"/>
        </w:rPr>
      </w:pPr>
      <w:r w:rsidRPr="001D4D7B">
        <w:rPr>
          <w:rFonts w:ascii="Times New Roman" w:hAnsi="Times New Roman"/>
        </w:rPr>
        <w:lastRenderedPageBreak/>
        <w:t xml:space="preserve">information about arrangements made for the marketing of </w:t>
      </w:r>
      <w:r w:rsidR="001D4D7B">
        <w:rPr>
          <w:rFonts w:ascii="Times New Roman" w:hAnsi="Times New Roman"/>
        </w:rPr>
        <w:t xml:space="preserve">the self-managed </w:t>
      </w:r>
      <w:r w:rsidRPr="001D4D7B">
        <w:rPr>
          <w:rFonts w:ascii="Times New Roman" w:hAnsi="Times New Roman"/>
        </w:rPr>
        <w:t>AIF and, where relevant, information on the arrangements established to prevent units or shares of the AIF from being marketed to retail investors, including in the case where the AIF relies on activities of independent entities to provide investment services</w:t>
      </w:r>
      <w:r w:rsidR="00470C4D">
        <w:rPr>
          <w:rFonts w:ascii="Times New Roman" w:hAnsi="Times New Roman"/>
        </w:rPr>
        <w:t>.</w:t>
      </w:r>
    </w:p>
    <w:p w:rsidR="009B6BE4" w:rsidRPr="001D4D7B" w:rsidRDefault="009B6BE4" w:rsidP="001D4D7B">
      <w:pPr>
        <w:pStyle w:val="BodyText"/>
        <w:tabs>
          <w:tab w:val="left" w:pos="567"/>
          <w:tab w:val="left" w:pos="1876"/>
        </w:tabs>
        <w:ind w:left="567" w:right="0"/>
        <w:rPr>
          <w:rFonts w:ascii="Times New Roman" w:hAnsi="Times New Roman"/>
        </w:rPr>
      </w:pPr>
    </w:p>
    <w:p w:rsidR="009B6BE4" w:rsidRPr="009B6BE4" w:rsidRDefault="009B6BE4" w:rsidP="001D4D7B">
      <w:pPr>
        <w:pStyle w:val="BodyText"/>
        <w:ind w:left="34"/>
        <w:rPr>
          <w:rFonts w:ascii="Times New Roman" w:hAnsi="Times New Roman"/>
        </w:rPr>
      </w:pPr>
      <w:r w:rsidRPr="009B6BE4">
        <w:rPr>
          <w:rFonts w:ascii="Times New Roman" w:hAnsi="Times New Roman"/>
        </w:rPr>
        <w:t xml:space="preserve">The </w:t>
      </w:r>
      <w:r w:rsidR="001D4D7B">
        <w:rPr>
          <w:rFonts w:ascii="Times New Roman" w:hAnsi="Times New Roman"/>
        </w:rPr>
        <w:t xml:space="preserve">MFSA </w:t>
      </w:r>
      <w:r w:rsidR="005C5A82">
        <w:rPr>
          <w:rFonts w:ascii="Times New Roman" w:hAnsi="Times New Roman"/>
        </w:rPr>
        <w:t>commits itself</w:t>
      </w:r>
      <w:r w:rsidRPr="009B6BE4">
        <w:rPr>
          <w:rFonts w:ascii="Times New Roman" w:hAnsi="Times New Roman"/>
        </w:rPr>
        <w:t xml:space="preserve">, </w:t>
      </w:r>
      <w:r w:rsidR="005C5A82">
        <w:rPr>
          <w:rFonts w:ascii="Times New Roman" w:hAnsi="Times New Roman"/>
        </w:rPr>
        <w:t xml:space="preserve">by </w:t>
      </w:r>
      <w:r w:rsidRPr="009B6BE4">
        <w:rPr>
          <w:rFonts w:ascii="Times New Roman" w:hAnsi="Times New Roman"/>
        </w:rPr>
        <w:t>no</w:t>
      </w:r>
      <w:r w:rsidR="00470C4D">
        <w:rPr>
          <w:rFonts w:ascii="Times New Roman" w:hAnsi="Times New Roman"/>
        </w:rPr>
        <w:t>t</w:t>
      </w:r>
      <w:r w:rsidRPr="009B6BE4">
        <w:rPr>
          <w:rFonts w:ascii="Times New Roman" w:hAnsi="Times New Roman"/>
        </w:rPr>
        <w:t xml:space="preserve"> later than twenty working days after the date of receipt of a complete notification file</w:t>
      </w:r>
      <w:r w:rsidR="00470C4D">
        <w:rPr>
          <w:rFonts w:ascii="Times New Roman" w:hAnsi="Times New Roman"/>
        </w:rPr>
        <w:t>, to</w:t>
      </w:r>
      <w:r w:rsidRPr="009B6BE4">
        <w:rPr>
          <w:rFonts w:ascii="Times New Roman" w:hAnsi="Times New Roman"/>
        </w:rPr>
        <w:t xml:space="preserve"> transmit </w:t>
      </w:r>
      <w:r w:rsidR="001D4D7B">
        <w:rPr>
          <w:rFonts w:ascii="Times New Roman" w:hAnsi="Times New Roman"/>
        </w:rPr>
        <w:t xml:space="preserve">such file </w:t>
      </w:r>
      <w:r w:rsidRPr="009B6BE4">
        <w:rPr>
          <w:rFonts w:ascii="Times New Roman" w:hAnsi="Times New Roman"/>
        </w:rPr>
        <w:t xml:space="preserve">to the European regulatory authority of the </w:t>
      </w:r>
      <w:smartTag w:uri="urn:schemas-microsoft-com:office:smarttags" w:element="PlaceName">
        <w:r w:rsidRPr="009B6BE4">
          <w:rPr>
            <w:rFonts w:ascii="Times New Roman" w:hAnsi="Times New Roman"/>
          </w:rPr>
          <w:t>Member</w:t>
        </w:r>
      </w:smartTag>
      <w:r w:rsidRPr="009B6BE4">
        <w:rPr>
          <w:rFonts w:ascii="Times New Roman" w:hAnsi="Times New Roman"/>
        </w:rPr>
        <w:t xml:space="preserve"> </w:t>
      </w:r>
      <w:smartTag w:uri="urn:schemas-microsoft-com:office:smarttags" w:element="PlaceType">
        <w:r w:rsidRPr="009B6BE4">
          <w:rPr>
            <w:rFonts w:ascii="Times New Roman" w:hAnsi="Times New Roman"/>
          </w:rPr>
          <w:t>State</w:t>
        </w:r>
      </w:smartTag>
      <w:r w:rsidRPr="009B6BE4">
        <w:rPr>
          <w:rFonts w:ascii="Times New Roman" w:hAnsi="Times New Roman"/>
        </w:rPr>
        <w:t xml:space="preserve"> or </w:t>
      </w:r>
      <w:smartTag w:uri="urn:schemas-microsoft-com:office:smarttags" w:element="place">
        <w:smartTag w:uri="urn:schemas-microsoft-com:office:smarttags" w:element="PlaceName">
          <w:r w:rsidRPr="009B6BE4">
            <w:rPr>
              <w:rFonts w:ascii="Times New Roman" w:hAnsi="Times New Roman"/>
            </w:rPr>
            <w:t>EEA</w:t>
          </w:r>
        </w:smartTag>
        <w:r w:rsidRPr="009B6BE4">
          <w:rPr>
            <w:rFonts w:ascii="Times New Roman" w:hAnsi="Times New Roman"/>
          </w:rPr>
          <w:t xml:space="preserve"> </w:t>
        </w:r>
        <w:smartTag w:uri="urn:schemas-microsoft-com:office:smarttags" w:element="PlaceType">
          <w:r w:rsidRPr="009B6BE4">
            <w:rPr>
              <w:rFonts w:ascii="Times New Roman" w:hAnsi="Times New Roman"/>
            </w:rPr>
            <w:t>State</w:t>
          </w:r>
        </w:smartTag>
      </w:smartTag>
      <w:r w:rsidRPr="009B6BE4">
        <w:rPr>
          <w:rFonts w:ascii="Times New Roman" w:hAnsi="Times New Roman"/>
        </w:rPr>
        <w:t xml:space="preserve"> where the </w:t>
      </w:r>
      <w:r w:rsidR="001D4D7B">
        <w:rPr>
          <w:rFonts w:ascii="Times New Roman" w:hAnsi="Times New Roman"/>
        </w:rPr>
        <w:t xml:space="preserve">self-managed </w:t>
      </w:r>
      <w:r w:rsidRPr="009B6BE4">
        <w:rPr>
          <w:rFonts w:ascii="Times New Roman" w:hAnsi="Times New Roman"/>
        </w:rPr>
        <w:t xml:space="preserve">AIF intends </w:t>
      </w:r>
      <w:r w:rsidR="00470C4D">
        <w:rPr>
          <w:rFonts w:ascii="Times New Roman" w:hAnsi="Times New Roman"/>
        </w:rPr>
        <w:t>to market</w:t>
      </w:r>
      <w:r w:rsidR="00470C4D" w:rsidRPr="009B6BE4">
        <w:rPr>
          <w:rFonts w:ascii="Times New Roman" w:hAnsi="Times New Roman"/>
        </w:rPr>
        <w:t xml:space="preserve"> </w:t>
      </w:r>
      <w:r w:rsidR="001D4D7B">
        <w:rPr>
          <w:rFonts w:ascii="Times New Roman" w:hAnsi="Times New Roman"/>
        </w:rPr>
        <w:t>its units or shares</w:t>
      </w:r>
      <w:r w:rsidRPr="009B6BE4">
        <w:rPr>
          <w:rFonts w:ascii="Times New Roman" w:hAnsi="Times New Roman"/>
        </w:rPr>
        <w:t xml:space="preserve">. </w:t>
      </w:r>
      <w:r w:rsidR="001D4D7B">
        <w:rPr>
          <w:rFonts w:ascii="Times New Roman" w:hAnsi="Times New Roman"/>
        </w:rPr>
        <w:t xml:space="preserve">The MFSA will </w:t>
      </w:r>
      <w:r w:rsidRPr="009B6BE4">
        <w:rPr>
          <w:rFonts w:ascii="Times New Roman" w:hAnsi="Times New Roman"/>
        </w:rPr>
        <w:t xml:space="preserve">also enclose a statement to the effect that the </w:t>
      </w:r>
      <w:r w:rsidR="001D4D7B">
        <w:rPr>
          <w:rFonts w:ascii="Times New Roman" w:hAnsi="Times New Roman"/>
        </w:rPr>
        <w:t>self-managed AIF can adopt a</w:t>
      </w:r>
      <w:r w:rsidRPr="009B6BE4">
        <w:rPr>
          <w:rFonts w:ascii="Times New Roman" w:hAnsi="Times New Roman"/>
        </w:rPr>
        <w:t xml:space="preserve"> particular investment strategy</w:t>
      </w:r>
      <w:r w:rsidR="00470C4D">
        <w:rPr>
          <w:rFonts w:ascii="Times New Roman" w:hAnsi="Times New Roman"/>
        </w:rPr>
        <w:t>.</w:t>
      </w:r>
    </w:p>
    <w:p w:rsidR="009B6BE4" w:rsidRPr="009B6BE4" w:rsidRDefault="009B6BE4" w:rsidP="009B6BE4">
      <w:pPr>
        <w:pStyle w:val="BodyText"/>
        <w:ind w:left="34" w:firstLine="708"/>
        <w:rPr>
          <w:rFonts w:ascii="Times New Roman" w:hAnsi="Times New Roman"/>
        </w:rPr>
      </w:pPr>
    </w:p>
    <w:p w:rsidR="009B6BE4" w:rsidRPr="009B6BE4" w:rsidRDefault="009B6BE4" w:rsidP="003351EC">
      <w:pPr>
        <w:pStyle w:val="BodyText"/>
        <w:rPr>
          <w:rFonts w:ascii="Times New Roman" w:hAnsi="Times New Roman"/>
        </w:rPr>
      </w:pPr>
      <w:r w:rsidRPr="009B6BE4">
        <w:rPr>
          <w:rFonts w:ascii="Times New Roman" w:hAnsi="Times New Roman"/>
        </w:rPr>
        <w:t xml:space="preserve">The </w:t>
      </w:r>
      <w:r w:rsidR="003351EC">
        <w:rPr>
          <w:rFonts w:ascii="Times New Roman" w:hAnsi="Times New Roman"/>
        </w:rPr>
        <w:t xml:space="preserve">MFSA </w:t>
      </w:r>
      <w:r w:rsidR="005C5A82">
        <w:rPr>
          <w:rFonts w:ascii="Times New Roman" w:hAnsi="Times New Roman"/>
        </w:rPr>
        <w:t xml:space="preserve">will </w:t>
      </w:r>
      <w:r w:rsidRPr="009B6BE4">
        <w:rPr>
          <w:rFonts w:ascii="Times New Roman" w:hAnsi="Times New Roman"/>
        </w:rPr>
        <w:t xml:space="preserve">transmit the complete notification file only if the </w:t>
      </w:r>
      <w:r w:rsidR="003351EC">
        <w:rPr>
          <w:rFonts w:ascii="Times New Roman" w:hAnsi="Times New Roman"/>
        </w:rPr>
        <w:t xml:space="preserve">self-managed AIF </w:t>
      </w:r>
      <w:r w:rsidRPr="009B6BE4">
        <w:rPr>
          <w:rFonts w:ascii="Times New Roman" w:hAnsi="Times New Roman"/>
        </w:rPr>
        <w:t>complies with and will continue to comply with the p</w:t>
      </w:r>
      <w:r w:rsidR="003351EC">
        <w:rPr>
          <w:rFonts w:ascii="Times New Roman" w:hAnsi="Times New Roman"/>
        </w:rPr>
        <w:t>rovisions of the AIFM Directive.</w:t>
      </w:r>
    </w:p>
    <w:p w:rsidR="009B6BE4" w:rsidRPr="009B6BE4" w:rsidRDefault="009B6BE4" w:rsidP="009B6BE4">
      <w:pPr>
        <w:pStyle w:val="BodyText"/>
        <w:ind w:left="34" w:firstLine="708"/>
        <w:rPr>
          <w:rFonts w:ascii="Times New Roman" w:hAnsi="Times New Roman"/>
        </w:rPr>
      </w:pPr>
    </w:p>
    <w:p w:rsidR="009B6BE4" w:rsidRPr="009B6BE4" w:rsidRDefault="009B6BE4" w:rsidP="003351EC">
      <w:pPr>
        <w:pStyle w:val="BodyText"/>
        <w:ind w:left="34"/>
        <w:rPr>
          <w:rFonts w:ascii="Times New Roman" w:hAnsi="Times New Roman"/>
        </w:rPr>
      </w:pPr>
      <w:r w:rsidRPr="009B6BE4">
        <w:rPr>
          <w:rFonts w:ascii="Times New Roman" w:hAnsi="Times New Roman"/>
        </w:rPr>
        <w:t xml:space="preserve">Upon transmission of the notification file, the </w:t>
      </w:r>
      <w:r w:rsidR="003351EC">
        <w:rPr>
          <w:rFonts w:ascii="Times New Roman" w:hAnsi="Times New Roman"/>
        </w:rPr>
        <w:t xml:space="preserve">MFSA </w:t>
      </w:r>
      <w:r w:rsidR="005C5A82">
        <w:rPr>
          <w:rFonts w:ascii="Times New Roman" w:hAnsi="Times New Roman"/>
        </w:rPr>
        <w:t>will</w:t>
      </w:r>
      <w:r w:rsidRPr="009B6BE4">
        <w:rPr>
          <w:rFonts w:ascii="Times New Roman" w:hAnsi="Times New Roman"/>
        </w:rPr>
        <w:t>, without delay, notify the Maltese AIF thereof</w:t>
      </w:r>
      <w:r w:rsidR="003351EC">
        <w:rPr>
          <w:rFonts w:ascii="Times New Roman" w:hAnsi="Times New Roman"/>
        </w:rPr>
        <w:t xml:space="preserve"> and the latter may </w:t>
      </w:r>
      <w:r w:rsidRPr="009B6BE4">
        <w:rPr>
          <w:rFonts w:ascii="Times New Roman" w:hAnsi="Times New Roman"/>
        </w:rPr>
        <w:t xml:space="preserve">start marketing </w:t>
      </w:r>
      <w:r w:rsidR="003351EC">
        <w:rPr>
          <w:rFonts w:ascii="Times New Roman" w:hAnsi="Times New Roman"/>
        </w:rPr>
        <w:t xml:space="preserve">its units or shares in the </w:t>
      </w:r>
      <w:r w:rsidRPr="009B6BE4">
        <w:rPr>
          <w:rFonts w:ascii="Times New Roman" w:hAnsi="Times New Roman"/>
        </w:rPr>
        <w:t>host Member State or EEA State as from the date of such notification.</w:t>
      </w:r>
    </w:p>
    <w:p w:rsidR="009B6BE4" w:rsidRPr="009B6BE4" w:rsidRDefault="009B6BE4" w:rsidP="009B6BE4">
      <w:pPr>
        <w:pStyle w:val="BodyText"/>
        <w:ind w:left="34" w:firstLine="708"/>
        <w:rPr>
          <w:rFonts w:ascii="Times New Roman" w:hAnsi="Times New Roman"/>
        </w:rPr>
      </w:pPr>
    </w:p>
    <w:p w:rsidR="00E42FF9" w:rsidRDefault="00E42FF9" w:rsidP="001E1D74"/>
    <w:p w:rsidR="001E1D74" w:rsidRDefault="001E1D74" w:rsidP="001E1D74"/>
    <w:p w:rsidR="00453977" w:rsidRPr="00D86A6B" w:rsidRDefault="00F61406" w:rsidP="007560CC">
      <w:pPr>
        <w:pStyle w:val="Heading2"/>
        <w:numPr>
          <w:ilvl w:val="0"/>
          <w:numId w:val="6"/>
        </w:numPr>
        <w:ind w:left="709" w:hanging="709"/>
        <w:rPr>
          <w:rFonts w:ascii="Times New Roman" w:hAnsi="Times New Roman"/>
          <w:smallCaps/>
          <w:sz w:val="24"/>
          <w:szCs w:val="24"/>
        </w:rPr>
      </w:pPr>
      <w:r>
        <w:rPr>
          <w:rFonts w:ascii="Times New Roman" w:hAnsi="Times New Roman"/>
          <w:sz w:val="24"/>
          <w:szCs w:val="24"/>
        </w:rPr>
        <w:br w:type="page"/>
      </w:r>
      <w:bookmarkStart w:id="147" w:name="_Toc519407663"/>
      <w:r w:rsidR="00453977" w:rsidRPr="00D86A6B">
        <w:rPr>
          <w:rFonts w:ascii="Times New Roman" w:hAnsi="Times New Roman"/>
          <w:smallCaps/>
          <w:sz w:val="24"/>
          <w:szCs w:val="24"/>
        </w:rPr>
        <w:lastRenderedPageBreak/>
        <w:t>Fees</w:t>
      </w:r>
      <w:bookmarkEnd w:id="147"/>
    </w:p>
    <w:p w:rsidR="00453977" w:rsidRPr="00495458" w:rsidRDefault="00453977" w:rsidP="004B6029">
      <w:pPr>
        <w:rPr>
          <w:b/>
          <w:szCs w:val="24"/>
        </w:rPr>
      </w:pPr>
    </w:p>
    <w:p w:rsidR="009627F5" w:rsidRDefault="009627F5" w:rsidP="009627F5">
      <w:pPr>
        <w:rPr>
          <w:szCs w:val="24"/>
        </w:rPr>
      </w:pPr>
      <w:r w:rsidRPr="00973B34">
        <w:rPr>
          <w:szCs w:val="24"/>
        </w:rPr>
        <w:t xml:space="preserve">The Application Fee is payable on submission of the </w:t>
      </w:r>
      <w:r>
        <w:rPr>
          <w:szCs w:val="24"/>
        </w:rPr>
        <w:t>a</w:t>
      </w:r>
      <w:r w:rsidRPr="00973B34">
        <w:rPr>
          <w:szCs w:val="24"/>
        </w:rPr>
        <w:t xml:space="preserve">pplication for </w:t>
      </w:r>
      <w:r>
        <w:rPr>
          <w:szCs w:val="24"/>
        </w:rPr>
        <w:t xml:space="preserve">an AIF Licence </w:t>
      </w:r>
      <w:r w:rsidRPr="00973B34">
        <w:rPr>
          <w:szCs w:val="24"/>
        </w:rPr>
        <w:t xml:space="preserve">and is not refundable. </w:t>
      </w:r>
      <w:r>
        <w:rPr>
          <w:szCs w:val="24"/>
        </w:rPr>
        <w:t>The first Annual</w:t>
      </w:r>
      <w:r w:rsidRPr="00973B34">
        <w:rPr>
          <w:szCs w:val="24"/>
        </w:rPr>
        <w:t xml:space="preserve"> Supervisory Fee</w:t>
      </w:r>
      <w:r>
        <w:rPr>
          <w:szCs w:val="24"/>
        </w:rPr>
        <w:t xml:space="preserve"> is payable</w:t>
      </w:r>
      <w:r w:rsidRPr="00973B34">
        <w:rPr>
          <w:szCs w:val="24"/>
        </w:rPr>
        <w:t xml:space="preserve"> on the date the Licence is granted and then annually thereafter </w:t>
      </w:r>
      <w:r>
        <w:rPr>
          <w:szCs w:val="24"/>
        </w:rPr>
        <w:t>upon the anniversary of the date of the granting of the Licence.</w:t>
      </w:r>
      <w:r w:rsidRPr="00973B34" w:rsidDel="00FF43B4">
        <w:rPr>
          <w:szCs w:val="24"/>
        </w:rPr>
        <w:t xml:space="preserve"> </w:t>
      </w:r>
      <w:r w:rsidRPr="00973B34">
        <w:rPr>
          <w:szCs w:val="24"/>
        </w:rPr>
        <w:t xml:space="preserve">The </w:t>
      </w:r>
      <w:r>
        <w:rPr>
          <w:szCs w:val="24"/>
        </w:rPr>
        <w:t>A</w:t>
      </w:r>
      <w:r w:rsidRPr="00973B34">
        <w:rPr>
          <w:szCs w:val="24"/>
        </w:rPr>
        <w:t xml:space="preserve">pplicable </w:t>
      </w:r>
      <w:r>
        <w:rPr>
          <w:szCs w:val="24"/>
        </w:rPr>
        <w:t>F</w:t>
      </w:r>
      <w:r w:rsidRPr="00973B34">
        <w:rPr>
          <w:szCs w:val="24"/>
        </w:rPr>
        <w:t>ees payable in terms of the Investment Services Act (Fees) Regulations</w:t>
      </w:r>
      <w:r>
        <w:rPr>
          <w:szCs w:val="24"/>
        </w:rPr>
        <w:t xml:space="preserve"> 2014</w:t>
      </w:r>
      <w:r w:rsidRPr="00973B34">
        <w:rPr>
          <w:szCs w:val="24"/>
        </w:rPr>
        <w:t xml:space="preserve"> are as follows:</w:t>
      </w:r>
    </w:p>
    <w:p w:rsidR="009627F5" w:rsidRPr="00973B34" w:rsidRDefault="009627F5" w:rsidP="009627F5">
      <w:pPr>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2268"/>
        <w:gridCol w:w="2289"/>
      </w:tblGrid>
      <w:tr w:rsidR="009627F5" w:rsidRPr="00973B34" w:rsidTr="006612AD">
        <w:tc>
          <w:tcPr>
            <w:tcW w:w="8952" w:type="dxa"/>
            <w:gridSpan w:val="3"/>
            <w:shd w:val="clear" w:color="auto" w:fill="A6A6A6"/>
          </w:tcPr>
          <w:p w:rsidR="009627F5" w:rsidRPr="009627F5" w:rsidRDefault="009627F5" w:rsidP="00F722F9">
            <w:pPr>
              <w:jc w:val="center"/>
              <w:rPr>
                <w:b/>
                <w:szCs w:val="24"/>
              </w:rPr>
            </w:pPr>
            <w:r w:rsidRPr="00E64A20">
              <w:rPr>
                <w:b/>
                <w:szCs w:val="24"/>
              </w:rPr>
              <w:t>AIFs licenced pursuant to Article 4 of the Investment Services Act</w:t>
            </w:r>
          </w:p>
        </w:tc>
      </w:tr>
      <w:tr w:rsidR="009627F5" w:rsidRPr="00973B34" w:rsidTr="00E64A20">
        <w:tc>
          <w:tcPr>
            <w:tcW w:w="4395" w:type="dxa"/>
            <w:shd w:val="clear" w:color="auto" w:fill="auto"/>
          </w:tcPr>
          <w:p w:rsidR="009627F5" w:rsidRPr="00973B34" w:rsidRDefault="009627F5" w:rsidP="00F71CCD">
            <w:pPr>
              <w:rPr>
                <w:szCs w:val="24"/>
              </w:rPr>
            </w:pPr>
          </w:p>
        </w:tc>
        <w:tc>
          <w:tcPr>
            <w:tcW w:w="2268" w:type="dxa"/>
            <w:shd w:val="clear" w:color="auto" w:fill="auto"/>
          </w:tcPr>
          <w:p w:rsidR="009627F5" w:rsidRPr="004D70D7" w:rsidRDefault="009627F5" w:rsidP="00F71CCD">
            <w:pPr>
              <w:jc w:val="center"/>
              <w:rPr>
                <w:b/>
                <w:szCs w:val="24"/>
              </w:rPr>
            </w:pPr>
            <w:r w:rsidRPr="004D70D7">
              <w:rPr>
                <w:b/>
                <w:szCs w:val="24"/>
              </w:rPr>
              <w:t>Application Fee</w:t>
            </w:r>
          </w:p>
          <w:p w:rsidR="009627F5" w:rsidRPr="004D70D7" w:rsidRDefault="009627F5" w:rsidP="00F71CCD">
            <w:pPr>
              <w:jc w:val="center"/>
              <w:rPr>
                <w:b/>
                <w:szCs w:val="24"/>
              </w:rPr>
            </w:pPr>
          </w:p>
          <w:p w:rsidR="009627F5" w:rsidRPr="004D70D7" w:rsidRDefault="009627F5" w:rsidP="00F71CCD">
            <w:pPr>
              <w:jc w:val="center"/>
              <w:rPr>
                <w:b/>
                <w:szCs w:val="24"/>
              </w:rPr>
            </w:pPr>
            <w:r w:rsidRPr="004D70D7">
              <w:rPr>
                <w:b/>
                <w:szCs w:val="24"/>
              </w:rPr>
              <w:t>€</w:t>
            </w:r>
          </w:p>
        </w:tc>
        <w:tc>
          <w:tcPr>
            <w:tcW w:w="2289" w:type="dxa"/>
            <w:shd w:val="clear" w:color="auto" w:fill="auto"/>
          </w:tcPr>
          <w:p w:rsidR="009627F5" w:rsidRPr="004D70D7" w:rsidRDefault="009627F5" w:rsidP="00F71CCD">
            <w:pPr>
              <w:jc w:val="center"/>
              <w:rPr>
                <w:b/>
                <w:szCs w:val="24"/>
              </w:rPr>
            </w:pPr>
            <w:r w:rsidRPr="004D70D7">
              <w:rPr>
                <w:b/>
                <w:szCs w:val="24"/>
              </w:rPr>
              <w:t>Annual Supervisory Fee</w:t>
            </w:r>
          </w:p>
          <w:p w:rsidR="009627F5" w:rsidRPr="004D70D7" w:rsidRDefault="009627F5" w:rsidP="00F71CCD">
            <w:pPr>
              <w:jc w:val="center"/>
              <w:rPr>
                <w:b/>
                <w:szCs w:val="24"/>
              </w:rPr>
            </w:pPr>
            <w:r w:rsidRPr="004D70D7">
              <w:rPr>
                <w:b/>
                <w:szCs w:val="24"/>
              </w:rPr>
              <w:t>€</w:t>
            </w:r>
          </w:p>
        </w:tc>
      </w:tr>
      <w:tr w:rsidR="009627F5" w:rsidRPr="00973B34" w:rsidTr="00E64A20">
        <w:tc>
          <w:tcPr>
            <w:tcW w:w="4395" w:type="dxa"/>
            <w:shd w:val="clear" w:color="auto" w:fill="auto"/>
          </w:tcPr>
          <w:p w:rsidR="009627F5" w:rsidRPr="00973B34" w:rsidRDefault="009627F5" w:rsidP="009627F5">
            <w:pPr>
              <w:jc w:val="center"/>
              <w:rPr>
                <w:i/>
                <w:szCs w:val="24"/>
              </w:rPr>
            </w:pPr>
            <w:r>
              <w:rPr>
                <w:szCs w:val="24"/>
              </w:rPr>
              <w:t>AIF</w:t>
            </w:r>
          </w:p>
        </w:tc>
        <w:tc>
          <w:tcPr>
            <w:tcW w:w="2268" w:type="dxa"/>
            <w:shd w:val="clear" w:color="auto" w:fill="auto"/>
          </w:tcPr>
          <w:p w:rsidR="009627F5" w:rsidRPr="00973B34" w:rsidRDefault="009627F5" w:rsidP="00F71CCD">
            <w:pPr>
              <w:jc w:val="center"/>
              <w:rPr>
                <w:szCs w:val="24"/>
              </w:rPr>
            </w:pPr>
            <w:r>
              <w:rPr>
                <w:szCs w:val="24"/>
              </w:rPr>
              <w:t>€2,000</w:t>
            </w:r>
          </w:p>
        </w:tc>
        <w:tc>
          <w:tcPr>
            <w:tcW w:w="2289" w:type="dxa"/>
            <w:shd w:val="clear" w:color="auto" w:fill="auto"/>
          </w:tcPr>
          <w:p w:rsidR="009627F5" w:rsidRPr="00973B34" w:rsidRDefault="009627F5" w:rsidP="00F71CCD">
            <w:pPr>
              <w:jc w:val="center"/>
              <w:rPr>
                <w:szCs w:val="24"/>
              </w:rPr>
            </w:pPr>
            <w:r>
              <w:rPr>
                <w:szCs w:val="24"/>
              </w:rPr>
              <w:t>€2,000</w:t>
            </w:r>
          </w:p>
          <w:p w:rsidR="009627F5" w:rsidRPr="00973B34" w:rsidRDefault="009627F5" w:rsidP="00F71CCD">
            <w:pPr>
              <w:jc w:val="center"/>
              <w:rPr>
                <w:szCs w:val="24"/>
              </w:rPr>
            </w:pPr>
          </w:p>
        </w:tc>
      </w:tr>
      <w:tr w:rsidR="009627F5" w:rsidRPr="00973B34" w:rsidTr="00E64A20">
        <w:tc>
          <w:tcPr>
            <w:tcW w:w="4395" w:type="dxa"/>
            <w:shd w:val="clear" w:color="auto" w:fill="auto"/>
          </w:tcPr>
          <w:p w:rsidR="009627F5" w:rsidRDefault="009627F5" w:rsidP="009627F5">
            <w:pPr>
              <w:jc w:val="center"/>
              <w:rPr>
                <w:szCs w:val="24"/>
              </w:rPr>
            </w:pPr>
            <w:r>
              <w:rPr>
                <w:szCs w:val="24"/>
              </w:rPr>
              <w:t xml:space="preserve">Per </w:t>
            </w:r>
            <w:r w:rsidRPr="00973B34">
              <w:rPr>
                <w:szCs w:val="24"/>
              </w:rPr>
              <w:t>Sub-Fund</w:t>
            </w:r>
          </w:p>
        </w:tc>
        <w:tc>
          <w:tcPr>
            <w:tcW w:w="2268" w:type="dxa"/>
            <w:shd w:val="clear" w:color="auto" w:fill="auto"/>
          </w:tcPr>
          <w:p w:rsidR="009627F5" w:rsidRDefault="009627F5" w:rsidP="00F71CCD">
            <w:pPr>
              <w:jc w:val="center"/>
              <w:rPr>
                <w:szCs w:val="24"/>
              </w:rPr>
            </w:pPr>
            <w:r>
              <w:rPr>
                <w:szCs w:val="24"/>
              </w:rPr>
              <w:t>€1000</w:t>
            </w:r>
          </w:p>
        </w:tc>
        <w:tc>
          <w:tcPr>
            <w:tcW w:w="2289" w:type="dxa"/>
            <w:shd w:val="clear" w:color="auto" w:fill="auto"/>
          </w:tcPr>
          <w:p w:rsidR="009627F5" w:rsidRDefault="009627F5" w:rsidP="00F71CCD">
            <w:pPr>
              <w:jc w:val="center"/>
              <w:rPr>
                <w:szCs w:val="24"/>
              </w:rPr>
            </w:pPr>
            <w:r>
              <w:rPr>
                <w:szCs w:val="24"/>
              </w:rPr>
              <w:t>€600</w:t>
            </w:r>
          </w:p>
        </w:tc>
      </w:tr>
      <w:tr w:rsidR="009627F5" w:rsidRPr="00973B34">
        <w:tc>
          <w:tcPr>
            <w:tcW w:w="8952" w:type="dxa"/>
            <w:gridSpan w:val="3"/>
            <w:shd w:val="clear" w:color="auto" w:fill="auto"/>
          </w:tcPr>
          <w:p w:rsidR="009627F5" w:rsidRDefault="009627F5" w:rsidP="00F71CCD">
            <w:pPr>
              <w:jc w:val="center"/>
              <w:rPr>
                <w:szCs w:val="24"/>
              </w:rPr>
            </w:pPr>
          </w:p>
        </w:tc>
      </w:tr>
      <w:tr w:rsidR="009627F5" w:rsidRPr="00973B34" w:rsidTr="006612AD">
        <w:tc>
          <w:tcPr>
            <w:tcW w:w="8952" w:type="dxa"/>
            <w:gridSpan w:val="3"/>
            <w:shd w:val="clear" w:color="auto" w:fill="A6A6A6"/>
          </w:tcPr>
          <w:p w:rsidR="009627F5" w:rsidRPr="00E64A20" w:rsidRDefault="009627F5" w:rsidP="00F722F9">
            <w:pPr>
              <w:jc w:val="center"/>
              <w:rPr>
                <w:b/>
                <w:szCs w:val="24"/>
              </w:rPr>
            </w:pPr>
            <w:r w:rsidRPr="00E64A20">
              <w:rPr>
                <w:b/>
                <w:szCs w:val="24"/>
              </w:rPr>
              <w:t>Incorporated Cells (“ICs”) of RICCs pursuant to Article 9A of the Investment Services Act</w:t>
            </w:r>
          </w:p>
        </w:tc>
      </w:tr>
      <w:tr w:rsidR="009627F5" w:rsidRPr="00973B34" w:rsidTr="00E64A20">
        <w:tc>
          <w:tcPr>
            <w:tcW w:w="4395" w:type="dxa"/>
            <w:shd w:val="clear" w:color="auto" w:fill="auto"/>
          </w:tcPr>
          <w:p w:rsidR="009627F5" w:rsidRDefault="009627F5" w:rsidP="00F71CCD">
            <w:pPr>
              <w:jc w:val="center"/>
              <w:rPr>
                <w:szCs w:val="24"/>
              </w:rPr>
            </w:pPr>
            <w:r>
              <w:rPr>
                <w:szCs w:val="24"/>
              </w:rPr>
              <w:t>Per Incorporated Cell</w:t>
            </w:r>
          </w:p>
        </w:tc>
        <w:tc>
          <w:tcPr>
            <w:tcW w:w="2268" w:type="dxa"/>
            <w:shd w:val="clear" w:color="auto" w:fill="auto"/>
          </w:tcPr>
          <w:p w:rsidR="009627F5" w:rsidRDefault="009627F5" w:rsidP="00F71CCD">
            <w:pPr>
              <w:jc w:val="center"/>
              <w:rPr>
                <w:szCs w:val="24"/>
              </w:rPr>
            </w:pPr>
            <w:r>
              <w:rPr>
                <w:szCs w:val="24"/>
              </w:rPr>
              <w:t>€1000</w:t>
            </w:r>
          </w:p>
        </w:tc>
        <w:tc>
          <w:tcPr>
            <w:tcW w:w="2289" w:type="dxa"/>
            <w:shd w:val="clear" w:color="auto" w:fill="auto"/>
          </w:tcPr>
          <w:p w:rsidR="009627F5" w:rsidRDefault="009627F5" w:rsidP="00F71CCD">
            <w:pPr>
              <w:jc w:val="center"/>
              <w:rPr>
                <w:szCs w:val="24"/>
              </w:rPr>
            </w:pPr>
            <w:r>
              <w:rPr>
                <w:szCs w:val="24"/>
              </w:rPr>
              <w:t>€600</w:t>
            </w:r>
          </w:p>
        </w:tc>
      </w:tr>
    </w:tbl>
    <w:p w:rsidR="009627F5" w:rsidRPr="00973B34" w:rsidRDefault="009627F5" w:rsidP="009627F5">
      <w:pPr>
        <w:jc w:val="center"/>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2"/>
        <w:gridCol w:w="3020"/>
        <w:gridCol w:w="3020"/>
      </w:tblGrid>
      <w:tr w:rsidR="009627F5" w:rsidRPr="00B53E2D" w:rsidTr="00E64A20">
        <w:tc>
          <w:tcPr>
            <w:tcW w:w="8952" w:type="dxa"/>
            <w:gridSpan w:val="3"/>
            <w:shd w:val="clear" w:color="auto" w:fill="A6A6A6"/>
          </w:tcPr>
          <w:p w:rsidR="004222F3" w:rsidRDefault="009627F5" w:rsidP="004222F3">
            <w:pPr>
              <w:jc w:val="center"/>
              <w:rPr>
                <w:b/>
                <w:szCs w:val="24"/>
              </w:rPr>
            </w:pPr>
            <w:r w:rsidRPr="00E64A20">
              <w:rPr>
                <w:b/>
                <w:szCs w:val="24"/>
              </w:rPr>
              <w:t xml:space="preserve">European AIFs having their units marketed in Malta in terms of </w:t>
            </w:r>
          </w:p>
          <w:p w:rsidR="004222F3" w:rsidRDefault="00F722F9" w:rsidP="004222F3">
            <w:pPr>
              <w:jc w:val="center"/>
              <w:rPr>
                <w:b/>
                <w:szCs w:val="24"/>
              </w:rPr>
            </w:pPr>
            <w:r>
              <w:rPr>
                <w:b/>
                <w:szCs w:val="24"/>
              </w:rPr>
              <w:t>R</w:t>
            </w:r>
            <w:r w:rsidR="009627F5" w:rsidRPr="00E64A20">
              <w:rPr>
                <w:b/>
                <w:szCs w:val="24"/>
              </w:rPr>
              <w:t xml:space="preserve">egulation 5 of the </w:t>
            </w:r>
          </w:p>
          <w:p w:rsidR="009627F5" w:rsidRPr="00E64A20" w:rsidRDefault="009627F5" w:rsidP="004222F3">
            <w:pPr>
              <w:jc w:val="center"/>
              <w:rPr>
                <w:b/>
                <w:szCs w:val="24"/>
              </w:rPr>
            </w:pPr>
            <w:r w:rsidRPr="00E64A20">
              <w:rPr>
                <w:b/>
                <w:szCs w:val="24"/>
              </w:rPr>
              <w:t>I</w:t>
            </w:r>
            <w:r w:rsidR="00F722F9">
              <w:rPr>
                <w:b/>
                <w:szCs w:val="24"/>
              </w:rPr>
              <w:t xml:space="preserve">nvestment </w:t>
            </w:r>
            <w:r w:rsidRPr="00E64A20">
              <w:rPr>
                <w:b/>
                <w:szCs w:val="24"/>
              </w:rPr>
              <w:t>S</w:t>
            </w:r>
            <w:r w:rsidR="00F722F9">
              <w:rPr>
                <w:b/>
                <w:szCs w:val="24"/>
              </w:rPr>
              <w:t xml:space="preserve">ervices </w:t>
            </w:r>
            <w:r w:rsidRPr="00E64A20">
              <w:rPr>
                <w:b/>
                <w:szCs w:val="24"/>
              </w:rPr>
              <w:t>A</w:t>
            </w:r>
            <w:r w:rsidR="00F722F9">
              <w:rPr>
                <w:b/>
                <w:szCs w:val="24"/>
              </w:rPr>
              <w:t xml:space="preserve">ct </w:t>
            </w:r>
            <w:r w:rsidRPr="00E64A20">
              <w:rPr>
                <w:b/>
                <w:szCs w:val="24"/>
              </w:rPr>
              <w:t xml:space="preserve">(Marketing of Alternative Investment Funds) Regulations </w:t>
            </w:r>
          </w:p>
        </w:tc>
      </w:tr>
      <w:tr w:rsidR="009627F5" w:rsidRPr="00B53E2D" w:rsidTr="00E64A20">
        <w:tc>
          <w:tcPr>
            <w:tcW w:w="2912" w:type="dxa"/>
            <w:shd w:val="clear" w:color="auto" w:fill="auto"/>
          </w:tcPr>
          <w:p w:rsidR="009627F5" w:rsidRPr="00B53E2D" w:rsidRDefault="009627F5" w:rsidP="00F722F9">
            <w:pPr>
              <w:rPr>
                <w:szCs w:val="24"/>
              </w:rPr>
            </w:pPr>
          </w:p>
        </w:tc>
        <w:tc>
          <w:tcPr>
            <w:tcW w:w="3020" w:type="dxa"/>
            <w:shd w:val="clear" w:color="auto" w:fill="auto"/>
          </w:tcPr>
          <w:p w:rsidR="009627F5" w:rsidRPr="0063275C" w:rsidRDefault="009627F5" w:rsidP="00E64A20">
            <w:pPr>
              <w:jc w:val="center"/>
              <w:rPr>
                <w:b/>
                <w:szCs w:val="24"/>
              </w:rPr>
            </w:pPr>
            <w:r w:rsidRPr="0063275C">
              <w:rPr>
                <w:b/>
                <w:szCs w:val="24"/>
              </w:rPr>
              <w:t>Application/Notification Fee</w:t>
            </w:r>
          </w:p>
        </w:tc>
        <w:tc>
          <w:tcPr>
            <w:tcW w:w="3020" w:type="dxa"/>
            <w:shd w:val="clear" w:color="auto" w:fill="auto"/>
          </w:tcPr>
          <w:p w:rsidR="009627F5" w:rsidRPr="0063275C" w:rsidRDefault="009627F5" w:rsidP="00E64A20">
            <w:pPr>
              <w:jc w:val="center"/>
              <w:rPr>
                <w:b/>
                <w:szCs w:val="24"/>
              </w:rPr>
            </w:pPr>
            <w:r w:rsidRPr="0063275C">
              <w:rPr>
                <w:b/>
                <w:szCs w:val="24"/>
              </w:rPr>
              <w:t>Annual Supervisory Fee</w:t>
            </w:r>
          </w:p>
        </w:tc>
      </w:tr>
      <w:tr w:rsidR="009627F5" w:rsidRPr="00B53E2D" w:rsidTr="00E64A20">
        <w:tc>
          <w:tcPr>
            <w:tcW w:w="2912" w:type="dxa"/>
            <w:shd w:val="clear" w:color="auto" w:fill="auto"/>
          </w:tcPr>
          <w:p w:rsidR="009627F5" w:rsidRPr="00B53E2D" w:rsidRDefault="009627F5" w:rsidP="00E64A20">
            <w:pPr>
              <w:jc w:val="center"/>
              <w:rPr>
                <w:szCs w:val="24"/>
              </w:rPr>
            </w:pPr>
            <w:r w:rsidRPr="00B53E2D">
              <w:rPr>
                <w:szCs w:val="24"/>
              </w:rPr>
              <w:t>EU AIF</w:t>
            </w:r>
          </w:p>
        </w:tc>
        <w:tc>
          <w:tcPr>
            <w:tcW w:w="3020" w:type="dxa"/>
            <w:shd w:val="clear" w:color="auto" w:fill="auto"/>
          </w:tcPr>
          <w:p w:rsidR="009627F5" w:rsidRPr="00B53E2D" w:rsidRDefault="009627F5" w:rsidP="00E64A20">
            <w:pPr>
              <w:jc w:val="center"/>
              <w:rPr>
                <w:szCs w:val="24"/>
              </w:rPr>
            </w:pPr>
            <w:r w:rsidRPr="00B53E2D">
              <w:rPr>
                <w:szCs w:val="24"/>
              </w:rPr>
              <w:t>€2,500</w:t>
            </w:r>
          </w:p>
        </w:tc>
        <w:tc>
          <w:tcPr>
            <w:tcW w:w="3020" w:type="dxa"/>
            <w:shd w:val="clear" w:color="auto" w:fill="auto"/>
          </w:tcPr>
          <w:p w:rsidR="009627F5" w:rsidRPr="00B53E2D" w:rsidRDefault="009627F5" w:rsidP="00E64A20">
            <w:pPr>
              <w:jc w:val="center"/>
              <w:rPr>
                <w:szCs w:val="24"/>
              </w:rPr>
            </w:pPr>
            <w:r w:rsidRPr="00B53E2D">
              <w:rPr>
                <w:szCs w:val="24"/>
              </w:rPr>
              <w:t>€3,000</w:t>
            </w:r>
          </w:p>
        </w:tc>
      </w:tr>
      <w:tr w:rsidR="009627F5" w:rsidRPr="00B53E2D" w:rsidTr="00E64A20">
        <w:tc>
          <w:tcPr>
            <w:tcW w:w="2912" w:type="dxa"/>
            <w:shd w:val="clear" w:color="auto" w:fill="auto"/>
          </w:tcPr>
          <w:p w:rsidR="009627F5" w:rsidRPr="00B53E2D" w:rsidRDefault="009627F5" w:rsidP="00E64A20">
            <w:pPr>
              <w:jc w:val="center"/>
              <w:rPr>
                <w:szCs w:val="24"/>
              </w:rPr>
            </w:pPr>
            <w:r w:rsidRPr="00B53E2D">
              <w:rPr>
                <w:szCs w:val="24"/>
              </w:rPr>
              <w:t xml:space="preserve">Per Scheme </w:t>
            </w:r>
            <w:r>
              <w:rPr>
                <w:szCs w:val="24"/>
              </w:rPr>
              <w:t>Sub-</w:t>
            </w:r>
            <w:r w:rsidRPr="00B53E2D">
              <w:rPr>
                <w:szCs w:val="24"/>
              </w:rPr>
              <w:t>fund</w:t>
            </w:r>
          </w:p>
        </w:tc>
        <w:tc>
          <w:tcPr>
            <w:tcW w:w="3020" w:type="dxa"/>
            <w:shd w:val="clear" w:color="auto" w:fill="auto"/>
          </w:tcPr>
          <w:p w:rsidR="009627F5" w:rsidRPr="00B53E2D" w:rsidRDefault="009627F5" w:rsidP="00E64A20">
            <w:pPr>
              <w:jc w:val="center"/>
              <w:rPr>
                <w:szCs w:val="24"/>
              </w:rPr>
            </w:pPr>
            <w:r w:rsidRPr="00B53E2D">
              <w:rPr>
                <w:szCs w:val="24"/>
              </w:rPr>
              <w:t>€</w:t>
            </w:r>
            <w:r>
              <w:rPr>
                <w:szCs w:val="24"/>
              </w:rPr>
              <w:t>450</w:t>
            </w:r>
          </w:p>
        </w:tc>
        <w:tc>
          <w:tcPr>
            <w:tcW w:w="3020" w:type="dxa"/>
            <w:shd w:val="clear" w:color="auto" w:fill="auto"/>
          </w:tcPr>
          <w:p w:rsidR="009627F5" w:rsidRDefault="009627F5" w:rsidP="00E64A20">
            <w:pPr>
              <w:jc w:val="center"/>
              <w:rPr>
                <w:szCs w:val="24"/>
              </w:rPr>
            </w:pPr>
            <w:r w:rsidRPr="00B53E2D">
              <w:rPr>
                <w:szCs w:val="24"/>
              </w:rPr>
              <w:t>€500 up to 15 Scheme sub- funds</w:t>
            </w:r>
            <w:r w:rsidR="00F722F9">
              <w:rPr>
                <w:szCs w:val="24"/>
              </w:rPr>
              <w:t xml:space="preserve"> (</w:t>
            </w:r>
            <w:r w:rsidRPr="00B53E2D">
              <w:rPr>
                <w:szCs w:val="24"/>
              </w:rPr>
              <w:t>per sub- fund)</w:t>
            </w:r>
            <w:r>
              <w:rPr>
                <w:szCs w:val="24"/>
              </w:rPr>
              <w:t>.</w:t>
            </w:r>
            <w:r w:rsidRPr="00B53E2D">
              <w:rPr>
                <w:szCs w:val="24"/>
              </w:rPr>
              <w:t xml:space="preserve"> </w:t>
            </w:r>
          </w:p>
          <w:p w:rsidR="009627F5" w:rsidRDefault="009627F5" w:rsidP="00E64A20">
            <w:pPr>
              <w:jc w:val="center"/>
              <w:rPr>
                <w:szCs w:val="24"/>
              </w:rPr>
            </w:pPr>
          </w:p>
          <w:p w:rsidR="009627F5" w:rsidRPr="00B53E2D" w:rsidRDefault="009627F5" w:rsidP="00E64A20">
            <w:pPr>
              <w:jc w:val="center"/>
              <w:rPr>
                <w:szCs w:val="24"/>
              </w:rPr>
            </w:pPr>
            <w:r w:rsidRPr="00B53E2D">
              <w:rPr>
                <w:szCs w:val="24"/>
              </w:rPr>
              <w:t xml:space="preserve">No </w:t>
            </w:r>
            <w:r w:rsidR="00F722F9">
              <w:rPr>
                <w:szCs w:val="24"/>
              </w:rPr>
              <w:t>A</w:t>
            </w:r>
            <w:r w:rsidRPr="00B53E2D">
              <w:rPr>
                <w:szCs w:val="24"/>
              </w:rPr>
              <w:t xml:space="preserve">nnual </w:t>
            </w:r>
            <w:r w:rsidR="00F722F9">
              <w:rPr>
                <w:szCs w:val="24"/>
              </w:rPr>
              <w:t>S</w:t>
            </w:r>
            <w:r w:rsidRPr="00B53E2D">
              <w:rPr>
                <w:szCs w:val="24"/>
              </w:rPr>
              <w:t>upervisory Fee will be payable from the 16</w:t>
            </w:r>
            <w:r w:rsidRPr="00FF43B4">
              <w:rPr>
                <w:szCs w:val="24"/>
                <w:vertAlign w:val="superscript"/>
              </w:rPr>
              <w:t>th</w:t>
            </w:r>
            <w:r w:rsidRPr="00B53E2D">
              <w:rPr>
                <w:szCs w:val="24"/>
              </w:rPr>
              <w:t xml:space="preserve"> Scheme sub-fund upwards)</w:t>
            </w:r>
          </w:p>
        </w:tc>
      </w:tr>
    </w:tbl>
    <w:p w:rsidR="009627F5" w:rsidRPr="00973B34" w:rsidRDefault="009627F5" w:rsidP="009627F5">
      <w:pPr>
        <w:rPr>
          <w:szCs w:val="24"/>
        </w:rPr>
      </w:pPr>
    </w:p>
    <w:p w:rsidR="009627F5" w:rsidRDefault="009627F5" w:rsidP="009627F5">
      <w:r w:rsidRPr="00495458">
        <w:t xml:space="preserve">The Fees are subject to alteration by </w:t>
      </w:r>
      <w:r>
        <w:t>Regulations</w:t>
      </w:r>
      <w:r w:rsidRPr="00495458">
        <w:t>.</w:t>
      </w:r>
    </w:p>
    <w:p w:rsidR="0027146B" w:rsidRPr="001977F0" w:rsidRDefault="0027146B" w:rsidP="007560CC">
      <w:pPr>
        <w:pStyle w:val="Heading2"/>
        <w:numPr>
          <w:ilvl w:val="0"/>
          <w:numId w:val="6"/>
        </w:numPr>
        <w:tabs>
          <w:tab w:val="left" w:pos="709"/>
        </w:tabs>
        <w:spacing w:line="276" w:lineRule="auto"/>
        <w:ind w:left="709" w:hanging="709"/>
        <w:rPr>
          <w:rFonts w:ascii="Times New Roman" w:hAnsi="Times New Roman"/>
          <w:sz w:val="24"/>
          <w:szCs w:val="24"/>
        </w:rPr>
      </w:pPr>
      <w:r>
        <w:br w:type="page"/>
      </w:r>
      <w:r w:rsidR="00216873">
        <w:rPr>
          <w:rFonts w:ascii="Times New Roman" w:hAnsi="Times New Roman"/>
          <w:sz w:val="24"/>
          <w:szCs w:val="24"/>
        </w:rPr>
        <w:lastRenderedPageBreak/>
        <w:t>Surrender</w:t>
      </w:r>
      <w:r w:rsidRPr="001977F0">
        <w:rPr>
          <w:rFonts w:ascii="Times New Roman" w:hAnsi="Times New Roman"/>
          <w:sz w:val="24"/>
          <w:szCs w:val="24"/>
        </w:rPr>
        <w:t xml:space="preserve"> of </w:t>
      </w:r>
      <w:r w:rsidR="00216873">
        <w:rPr>
          <w:rFonts w:ascii="Times New Roman" w:hAnsi="Times New Roman"/>
          <w:sz w:val="24"/>
          <w:szCs w:val="24"/>
        </w:rPr>
        <w:t xml:space="preserve">a </w:t>
      </w:r>
      <w:r w:rsidRPr="001977F0">
        <w:rPr>
          <w:rFonts w:ascii="Times New Roman" w:hAnsi="Times New Roman"/>
          <w:sz w:val="24"/>
          <w:szCs w:val="24"/>
        </w:rPr>
        <w:t>Collective Investment Scheme Licence</w:t>
      </w:r>
    </w:p>
    <w:p w:rsidR="0027146B" w:rsidRPr="001977F0" w:rsidRDefault="0027146B" w:rsidP="0027146B">
      <w:pPr>
        <w:rPr>
          <w:szCs w:val="24"/>
        </w:rPr>
      </w:pPr>
    </w:p>
    <w:p w:rsidR="002157F8" w:rsidRPr="008C4F95" w:rsidRDefault="002157F8" w:rsidP="002157F8">
      <w:pPr>
        <w:rPr>
          <w:szCs w:val="24"/>
        </w:rPr>
      </w:pPr>
      <w:r w:rsidRPr="008C4F95">
        <w:rPr>
          <w:szCs w:val="24"/>
        </w:rPr>
        <w:t xml:space="preserve">The Scheme shall inform the MFSA at an early stage of its intention to surrender its </w:t>
      </w:r>
      <w:r>
        <w:rPr>
          <w:szCs w:val="24"/>
        </w:rPr>
        <w:t xml:space="preserve">Collective </w:t>
      </w:r>
      <w:r w:rsidRPr="008C4F95">
        <w:rPr>
          <w:szCs w:val="24"/>
        </w:rPr>
        <w:t xml:space="preserve">Investment Scheme Licence. The MFSA may require the Scheme to delay the surrender of its Collective Investment Scheme Licence, or to wind-up such business in accordance with conditions imposed by the MFSA, in order to protect the interests of unit holders. </w:t>
      </w:r>
    </w:p>
    <w:p w:rsidR="002157F8" w:rsidRPr="008C4F95" w:rsidRDefault="002157F8" w:rsidP="002157F8">
      <w:pPr>
        <w:rPr>
          <w:szCs w:val="24"/>
        </w:rPr>
      </w:pPr>
    </w:p>
    <w:p w:rsidR="002157F8" w:rsidRPr="008C4F95" w:rsidRDefault="002157F8" w:rsidP="002157F8">
      <w:pPr>
        <w:rPr>
          <w:szCs w:val="24"/>
        </w:rPr>
      </w:pPr>
      <w:r w:rsidRPr="008C4F95">
        <w:rPr>
          <w:szCs w:val="24"/>
        </w:rPr>
        <w:t>The general procedure for surrendering a Collective Investment Scheme Licence is outlined below, although the MFSA reserves the right to impose additional requirements or vary them according to the particular circumstances of the case.</w:t>
      </w:r>
    </w:p>
    <w:p w:rsidR="002157F8" w:rsidRPr="008C4F95" w:rsidRDefault="002157F8" w:rsidP="002157F8">
      <w:pPr>
        <w:rPr>
          <w:szCs w:val="24"/>
        </w:rPr>
      </w:pPr>
    </w:p>
    <w:p w:rsidR="002157F8" w:rsidRPr="008C4F95" w:rsidRDefault="002157F8" w:rsidP="002157F8">
      <w:pPr>
        <w:rPr>
          <w:szCs w:val="24"/>
        </w:rPr>
      </w:pPr>
      <w:r w:rsidRPr="008C4F95">
        <w:rPr>
          <w:szCs w:val="24"/>
        </w:rPr>
        <w:t>Following a notification to the MFSA of its intention to surrender its Collective Investment Scheme Licence, the Scheme shall submit the following documentation to the MFSA:</w:t>
      </w:r>
    </w:p>
    <w:p w:rsidR="002157F8" w:rsidRPr="008C4F95" w:rsidRDefault="002157F8" w:rsidP="002157F8">
      <w:pPr>
        <w:rPr>
          <w:szCs w:val="24"/>
        </w:rPr>
      </w:pPr>
    </w:p>
    <w:p w:rsidR="002157F8" w:rsidRPr="008C4F95" w:rsidRDefault="002157F8" w:rsidP="002157F8">
      <w:pPr>
        <w:pStyle w:val="Default"/>
        <w:numPr>
          <w:ilvl w:val="0"/>
          <w:numId w:val="33"/>
        </w:numPr>
        <w:ind w:left="709" w:hanging="709"/>
        <w:jc w:val="both"/>
        <w:rPr>
          <w:color w:val="auto"/>
        </w:rPr>
      </w:pPr>
      <w:r w:rsidRPr="008C4F95">
        <w:rPr>
          <w:color w:val="auto"/>
        </w:rPr>
        <w:t>a formal request to the MFSA asking for its approval to surrender the Collective Investment Scheme Licence;</w:t>
      </w:r>
      <w:r w:rsidRPr="008C4F95">
        <w:rPr>
          <w:color w:val="auto"/>
        </w:rPr>
        <w:tab/>
      </w:r>
      <w:r w:rsidRPr="008C4F95">
        <w:rPr>
          <w:color w:val="auto"/>
        </w:rPr>
        <w:br/>
      </w:r>
    </w:p>
    <w:p w:rsidR="002157F8" w:rsidRPr="008C4F95" w:rsidRDefault="002157F8" w:rsidP="002157F8">
      <w:pPr>
        <w:pStyle w:val="Default"/>
        <w:numPr>
          <w:ilvl w:val="0"/>
          <w:numId w:val="33"/>
        </w:numPr>
        <w:ind w:left="709" w:hanging="709"/>
        <w:jc w:val="both"/>
        <w:rPr>
          <w:color w:val="auto"/>
        </w:rPr>
      </w:pPr>
      <w:r w:rsidRPr="008C4F95">
        <w:rPr>
          <w:color w:val="auto"/>
        </w:rPr>
        <w:t>a Directors’/ Manager’s/ General Partner’s (as applicable) resolution:</w:t>
      </w:r>
      <w:r w:rsidRPr="008C4F95">
        <w:rPr>
          <w:color w:val="auto"/>
        </w:rPr>
        <w:tab/>
      </w:r>
      <w:r w:rsidRPr="008C4F95">
        <w:rPr>
          <w:color w:val="auto"/>
        </w:rPr>
        <w:br/>
      </w:r>
    </w:p>
    <w:p w:rsidR="002157F8" w:rsidRPr="008C4F95" w:rsidRDefault="002157F8" w:rsidP="002157F8">
      <w:pPr>
        <w:pStyle w:val="Default"/>
        <w:numPr>
          <w:ilvl w:val="2"/>
          <w:numId w:val="33"/>
        </w:numPr>
        <w:ind w:left="1276" w:hanging="567"/>
        <w:jc w:val="both"/>
        <w:rPr>
          <w:color w:val="auto"/>
        </w:rPr>
      </w:pPr>
      <w:r w:rsidRPr="008C4F95">
        <w:rPr>
          <w:color w:val="auto"/>
        </w:rPr>
        <w:t>confirming the Scheme’s intention to surrender its Licence, subject to the MFSA’s approval and once the necessary formalities are finalised;</w:t>
      </w:r>
    </w:p>
    <w:p w:rsidR="002157F8" w:rsidRPr="008C4F95" w:rsidRDefault="002157F8" w:rsidP="002157F8">
      <w:pPr>
        <w:pStyle w:val="Default"/>
        <w:numPr>
          <w:ilvl w:val="2"/>
          <w:numId w:val="33"/>
        </w:numPr>
        <w:ind w:left="1276" w:hanging="567"/>
        <w:jc w:val="both"/>
        <w:rPr>
          <w:color w:val="auto"/>
        </w:rPr>
      </w:pPr>
      <w:r w:rsidRPr="008C4F95">
        <w:rPr>
          <w:color w:val="auto"/>
        </w:rPr>
        <w:t>confirming that the Scheme has informed its auditor, custodian and relevant service providers of its intention to surrender its Licence;</w:t>
      </w:r>
      <w:r w:rsidRPr="008C4F95">
        <w:rPr>
          <w:color w:val="auto"/>
        </w:rPr>
        <w:tab/>
      </w:r>
      <w:r w:rsidRPr="008C4F95">
        <w:rPr>
          <w:color w:val="auto"/>
        </w:rPr>
        <w:br/>
      </w:r>
    </w:p>
    <w:p w:rsidR="002157F8" w:rsidRPr="008C4F95" w:rsidRDefault="002157F8" w:rsidP="002157F8">
      <w:pPr>
        <w:pStyle w:val="Default"/>
        <w:numPr>
          <w:ilvl w:val="0"/>
          <w:numId w:val="33"/>
        </w:numPr>
        <w:ind w:left="709" w:hanging="709"/>
        <w:jc w:val="both"/>
        <w:rPr>
          <w:color w:val="auto"/>
        </w:rPr>
      </w:pPr>
      <w:r w:rsidRPr="008C4F95">
        <w:rPr>
          <w:color w:val="auto"/>
        </w:rPr>
        <w:t>a Shareholders’ resolution confirming their approval of the proposed closure of the Scheme (where applicable);</w:t>
      </w:r>
      <w:r w:rsidRPr="008C4F95">
        <w:rPr>
          <w:color w:val="auto"/>
        </w:rPr>
        <w:tab/>
      </w:r>
      <w:r w:rsidRPr="008C4F95">
        <w:rPr>
          <w:color w:val="auto"/>
        </w:rPr>
        <w:br/>
      </w:r>
    </w:p>
    <w:p w:rsidR="002157F8" w:rsidRDefault="002157F8" w:rsidP="002157F8">
      <w:pPr>
        <w:pStyle w:val="Default"/>
        <w:numPr>
          <w:ilvl w:val="0"/>
          <w:numId w:val="33"/>
        </w:numPr>
        <w:ind w:left="709" w:hanging="709"/>
        <w:jc w:val="both"/>
        <w:rPr>
          <w:color w:val="auto"/>
        </w:rPr>
      </w:pPr>
      <w:r w:rsidRPr="008C4F95">
        <w:rPr>
          <w:color w:val="auto"/>
        </w:rPr>
        <w:t>the Scheme must give due notice to its unit holders of its intention to surrender its Licence (once the necessary formalities are finalised). A confirmation to this effect s</w:t>
      </w:r>
      <w:r>
        <w:rPr>
          <w:color w:val="auto"/>
        </w:rPr>
        <w:t>hould be submitted to the MFSA.</w:t>
      </w:r>
    </w:p>
    <w:p w:rsidR="002157F8" w:rsidRPr="008C4F95" w:rsidRDefault="002157F8" w:rsidP="002157F8">
      <w:pPr>
        <w:pStyle w:val="Default"/>
        <w:ind w:left="709"/>
        <w:jc w:val="both"/>
        <w:rPr>
          <w:color w:val="auto"/>
        </w:rPr>
      </w:pPr>
    </w:p>
    <w:p w:rsidR="002157F8" w:rsidRPr="008C4F95" w:rsidRDefault="002157F8" w:rsidP="002157F8">
      <w:pPr>
        <w:pStyle w:val="Default"/>
        <w:jc w:val="both"/>
        <w:rPr>
          <w:color w:val="auto"/>
        </w:rPr>
      </w:pPr>
      <w:r w:rsidRPr="008C4F95">
        <w:rPr>
          <w:color w:val="auto"/>
        </w:rPr>
        <w:t>Subsequently the Scheme shall also submit:</w:t>
      </w:r>
    </w:p>
    <w:p w:rsidR="002157F8" w:rsidRPr="008C4F95" w:rsidRDefault="002157F8" w:rsidP="002157F8">
      <w:pPr>
        <w:pStyle w:val="Default"/>
        <w:ind w:left="360"/>
        <w:jc w:val="both"/>
        <w:rPr>
          <w:color w:val="auto"/>
        </w:rPr>
      </w:pPr>
    </w:p>
    <w:p w:rsidR="002157F8" w:rsidRDefault="002157F8" w:rsidP="002157F8">
      <w:pPr>
        <w:pStyle w:val="Default"/>
        <w:numPr>
          <w:ilvl w:val="0"/>
          <w:numId w:val="34"/>
        </w:numPr>
        <w:ind w:left="709" w:hanging="709"/>
        <w:jc w:val="both"/>
        <w:rPr>
          <w:color w:val="auto"/>
        </w:rPr>
      </w:pPr>
      <w:r w:rsidRPr="008C4F95">
        <w:rPr>
          <w:color w:val="auto"/>
        </w:rPr>
        <w:t xml:space="preserve">a confirmation from the Scheme’s administrator that there </w:t>
      </w:r>
      <w:r>
        <w:rPr>
          <w:color w:val="auto"/>
        </w:rPr>
        <w:t>are no investors in the Scheme;</w:t>
      </w:r>
    </w:p>
    <w:p w:rsidR="002157F8" w:rsidRDefault="002157F8" w:rsidP="002157F8">
      <w:pPr>
        <w:pStyle w:val="Default"/>
        <w:numPr>
          <w:ilvl w:val="0"/>
          <w:numId w:val="34"/>
        </w:numPr>
        <w:ind w:left="709" w:hanging="709"/>
        <w:jc w:val="both"/>
        <w:rPr>
          <w:color w:val="auto"/>
        </w:rPr>
      </w:pPr>
      <w:r w:rsidRPr="008C4F95">
        <w:rPr>
          <w:color w:val="auto"/>
        </w:rPr>
        <w:t xml:space="preserve">a confirmation from the Scheme’s administrator </w:t>
      </w:r>
      <w:r w:rsidRPr="008C4F95">
        <w:t xml:space="preserve">that no complaints/ litigation are/is pending arising from any event which arose whilst there were investors in the </w:t>
      </w:r>
      <w:r w:rsidRPr="008C4F95">
        <w:rPr>
          <w:color w:val="auto"/>
        </w:rPr>
        <w:t>Scheme</w:t>
      </w:r>
      <w:r>
        <w:rPr>
          <w:color w:val="auto"/>
        </w:rPr>
        <w:t xml:space="preserve">; </w:t>
      </w:r>
      <w:r>
        <w:rPr>
          <w:color w:val="auto"/>
        </w:rPr>
        <w:tab/>
      </w:r>
    </w:p>
    <w:p w:rsidR="002157F8" w:rsidRPr="00C7441A" w:rsidRDefault="002157F8" w:rsidP="002157F8">
      <w:pPr>
        <w:pStyle w:val="Default"/>
        <w:numPr>
          <w:ilvl w:val="0"/>
          <w:numId w:val="34"/>
        </w:numPr>
        <w:ind w:left="709" w:hanging="709"/>
        <w:jc w:val="both"/>
        <w:rPr>
          <w:color w:val="auto"/>
        </w:rPr>
      </w:pPr>
      <w:r w:rsidRPr="008C4F95">
        <w:rPr>
          <w:color w:val="auto"/>
        </w:rPr>
        <w:t xml:space="preserve">a confirmation from the </w:t>
      </w:r>
      <w:r w:rsidRPr="008C4F95">
        <w:t>Scheme’s administrator that the accruals and liabilities of</w:t>
      </w:r>
      <w:r>
        <w:t xml:space="preserve"> the Scheme have been cleared;</w:t>
      </w:r>
      <w:r>
        <w:tab/>
      </w:r>
    </w:p>
    <w:p w:rsidR="002157F8" w:rsidRPr="008C4F95" w:rsidRDefault="002157F8" w:rsidP="002157F8">
      <w:pPr>
        <w:pStyle w:val="Default"/>
        <w:numPr>
          <w:ilvl w:val="0"/>
          <w:numId w:val="34"/>
        </w:numPr>
        <w:ind w:left="709" w:hanging="709"/>
        <w:jc w:val="both"/>
        <w:rPr>
          <w:color w:val="auto"/>
        </w:rPr>
      </w:pPr>
      <w:r w:rsidRPr="008C4F95">
        <w:t>a confirmation from the custodian (where applicable) or administrator that the disbursement of the assets of the Scheme has been completed in order; and</w:t>
      </w:r>
    </w:p>
    <w:p w:rsidR="002157F8" w:rsidRPr="008C4F95" w:rsidRDefault="002157F8" w:rsidP="002157F8">
      <w:pPr>
        <w:pStyle w:val="Default"/>
        <w:numPr>
          <w:ilvl w:val="0"/>
          <w:numId w:val="34"/>
        </w:numPr>
        <w:ind w:left="709" w:hanging="709"/>
        <w:jc w:val="both"/>
        <w:rPr>
          <w:color w:val="auto"/>
        </w:rPr>
      </w:pPr>
      <w:r w:rsidRPr="008C4F95">
        <w:rPr>
          <w:color w:val="auto"/>
        </w:rPr>
        <w:t>the original licence/s granted to it by the MFSA.</w:t>
      </w:r>
    </w:p>
    <w:p w:rsidR="002157F8" w:rsidRPr="008C4F95" w:rsidRDefault="002157F8" w:rsidP="002157F8">
      <w:pPr>
        <w:pStyle w:val="Default"/>
        <w:ind w:left="360"/>
        <w:jc w:val="both"/>
        <w:rPr>
          <w:color w:val="auto"/>
        </w:rPr>
      </w:pPr>
    </w:p>
    <w:p w:rsidR="002157F8" w:rsidRPr="008C4F95" w:rsidRDefault="002157F8" w:rsidP="002157F8">
      <w:pPr>
        <w:pStyle w:val="Default"/>
        <w:jc w:val="both"/>
        <w:rPr>
          <w:color w:val="auto"/>
        </w:rPr>
      </w:pPr>
      <w:r w:rsidRPr="008C4F95">
        <w:rPr>
          <w:color w:val="auto"/>
        </w:rPr>
        <w:lastRenderedPageBreak/>
        <w:t>An internal process will be set in motion for approval of the surrender of the Collective Investment Scheme Licence as soon as all the requirements listed above are satisfied, the respective supervisory fees are settled, the Scheme is delisted from any regulated market and passporting notifications have been withdrawn (as applicable).</w:t>
      </w:r>
    </w:p>
    <w:p w:rsidR="002157F8" w:rsidRPr="008C4F95" w:rsidRDefault="002157F8" w:rsidP="002157F8">
      <w:pPr>
        <w:pStyle w:val="Default"/>
        <w:jc w:val="both"/>
        <w:rPr>
          <w:color w:val="auto"/>
        </w:rPr>
      </w:pPr>
    </w:p>
    <w:p w:rsidR="002157F8" w:rsidRPr="008C4F95" w:rsidRDefault="002157F8" w:rsidP="002157F8">
      <w:pPr>
        <w:pStyle w:val="Default"/>
        <w:jc w:val="both"/>
        <w:rPr>
          <w:color w:val="auto"/>
        </w:rPr>
      </w:pPr>
      <w:r w:rsidRPr="008C4F95">
        <w:rPr>
          <w:color w:val="auto"/>
        </w:rPr>
        <w:t xml:space="preserve">The MFSA will convey its final decision to the Scheme and will issue a public notice regarding the surrender of the Scheme’s Licence. </w:t>
      </w:r>
    </w:p>
    <w:p w:rsidR="002157F8" w:rsidRPr="008C4F95" w:rsidRDefault="002157F8" w:rsidP="002157F8">
      <w:pPr>
        <w:pStyle w:val="Default"/>
        <w:rPr>
          <w:color w:val="auto"/>
        </w:rPr>
      </w:pPr>
    </w:p>
    <w:p w:rsidR="002157F8" w:rsidRPr="00A12E79" w:rsidRDefault="002157F8" w:rsidP="002157F8">
      <w:pPr>
        <w:pStyle w:val="Heading2"/>
        <w:tabs>
          <w:tab w:val="left" w:pos="709"/>
        </w:tabs>
        <w:rPr>
          <w:rFonts w:ascii="Times New Roman" w:hAnsi="Times New Roman"/>
          <w:b w:val="0"/>
          <w:sz w:val="24"/>
          <w:szCs w:val="24"/>
        </w:rPr>
      </w:pPr>
      <w:r>
        <w:rPr>
          <w:rFonts w:ascii="Times New Roman" w:hAnsi="Times New Roman"/>
          <w:b w:val="0"/>
          <w:sz w:val="24"/>
          <w:szCs w:val="24"/>
        </w:rPr>
        <w:t xml:space="preserve">Where the Scheme consists of different sub-funds, and on the Licence which had been granted to the sub-fund is being surrendered, this Section will nonetheless apply and references throughout to ‘the Scheme’ shall be deemed to refer to ‘the sub-fund’. </w:t>
      </w:r>
    </w:p>
    <w:p w:rsidR="002157F8" w:rsidRPr="00F3676B" w:rsidRDefault="002157F8" w:rsidP="002157F8">
      <w:pPr>
        <w:rPr>
          <w:szCs w:val="24"/>
        </w:rPr>
      </w:pPr>
    </w:p>
    <w:p w:rsidR="00973B34" w:rsidRPr="00D832B8" w:rsidRDefault="00973B34" w:rsidP="002157F8">
      <w:pPr>
        <w:rPr>
          <w:b/>
          <w:szCs w:val="24"/>
        </w:rPr>
      </w:pPr>
    </w:p>
    <w:sectPr w:rsidR="00973B34" w:rsidRPr="00D832B8" w:rsidSect="00C72F68">
      <w:headerReference w:type="default" r:id="rId9"/>
      <w:footerReference w:type="default" r:id="rId10"/>
      <w:pgSz w:w="11906" w:h="16838" w:code="9"/>
      <w:pgMar w:top="1985" w:right="1531" w:bottom="2268" w:left="1531" w:header="709" w:footer="58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0FC" w:rsidRDefault="009970FC">
      <w:r>
        <w:separator/>
      </w:r>
    </w:p>
  </w:endnote>
  <w:endnote w:type="continuationSeparator" w:id="0">
    <w:p w:rsidR="009970FC" w:rsidRDefault="00997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0FC" w:rsidRPr="00022CD1" w:rsidRDefault="009970FC" w:rsidP="00022CD1">
    <w:pPr>
      <w:pStyle w:val="Footer"/>
      <w:pBdr>
        <w:bottom w:val="single" w:sz="12" w:space="1" w:color="auto"/>
      </w:pBdr>
      <w:ind w:right="-87"/>
      <w:rPr>
        <w:sz w:val="16"/>
        <w:szCs w:val="16"/>
      </w:rPr>
    </w:pPr>
  </w:p>
  <w:p w:rsidR="009970FC" w:rsidRPr="00022CD1" w:rsidRDefault="009970FC" w:rsidP="00022CD1">
    <w:pPr>
      <w:pStyle w:val="Footer"/>
      <w:ind w:right="360"/>
      <w:rPr>
        <w:i/>
        <w:sz w:val="16"/>
        <w:szCs w:val="16"/>
      </w:rPr>
    </w:pPr>
    <w:r w:rsidRPr="00022CD1">
      <w:rPr>
        <w:i/>
        <w:sz w:val="16"/>
        <w:szCs w:val="16"/>
      </w:rPr>
      <w:t xml:space="preserve">Investment Services Rules for </w:t>
    </w:r>
    <w:r>
      <w:rPr>
        <w:i/>
        <w:sz w:val="16"/>
        <w:szCs w:val="16"/>
      </w:rPr>
      <w:t>Alternative Investment Funds</w:t>
    </w:r>
  </w:p>
  <w:p w:rsidR="009970FC" w:rsidRPr="00022CD1" w:rsidRDefault="009970FC" w:rsidP="00022CD1">
    <w:pPr>
      <w:pStyle w:val="Footer"/>
      <w:ind w:right="360"/>
      <w:rPr>
        <w:sz w:val="16"/>
        <w:szCs w:val="16"/>
      </w:rPr>
    </w:pPr>
    <w:r w:rsidRPr="00022CD1">
      <w:rPr>
        <w:sz w:val="16"/>
        <w:szCs w:val="16"/>
      </w:rPr>
      <w:t>Part A</w:t>
    </w:r>
    <w:r>
      <w:rPr>
        <w:sz w:val="16"/>
        <w:szCs w:val="16"/>
      </w:rPr>
      <w:t>:</w:t>
    </w:r>
    <w:r w:rsidRPr="00022CD1">
      <w:rPr>
        <w:sz w:val="16"/>
        <w:szCs w:val="16"/>
      </w:rPr>
      <w:t xml:space="preserve"> The Application Process </w:t>
    </w:r>
  </w:p>
  <w:p w:rsidR="009970FC" w:rsidRDefault="009970FC" w:rsidP="00DA0214">
    <w:pPr>
      <w:pStyle w:val="Footer"/>
      <w:tabs>
        <w:tab w:val="clear" w:pos="8306"/>
        <w:tab w:val="right" w:pos="8789"/>
      </w:tabs>
      <w:ind w:right="55"/>
      <w:rPr>
        <w:sz w:val="16"/>
        <w:szCs w:val="16"/>
      </w:rPr>
    </w:pPr>
    <w:r w:rsidRPr="00022CD1">
      <w:rPr>
        <w:sz w:val="16"/>
        <w:szCs w:val="16"/>
      </w:rPr>
      <w:t xml:space="preserve">Issued: </w:t>
    </w:r>
    <w:r>
      <w:rPr>
        <w:sz w:val="16"/>
        <w:szCs w:val="16"/>
      </w:rPr>
      <w:t>5</w:t>
    </w:r>
    <w:r w:rsidRPr="00C75261">
      <w:rPr>
        <w:sz w:val="16"/>
        <w:szCs w:val="16"/>
        <w:vertAlign w:val="superscript"/>
      </w:rPr>
      <w:t>th</w:t>
    </w:r>
    <w:r>
      <w:rPr>
        <w:sz w:val="16"/>
        <w:szCs w:val="16"/>
      </w:rPr>
      <w:t xml:space="preserve"> August 2013</w:t>
    </w:r>
    <w:r>
      <w:rPr>
        <w:sz w:val="16"/>
        <w:szCs w:val="16"/>
      </w:rPr>
      <w:tab/>
    </w:r>
    <w:r>
      <w:rPr>
        <w:sz w:val="16"/>
        <w:szCs w:val="16"/>
      </w:rPr>
      <w:tab/>
    </w:r>
  </w:p>
  <w:p w:rsidR="009970FC" w:rsidRPr="00022CD1" w:rsidRDefault="009970FC" w:rsidP="00DA0214">
    <w:pPr>
      <w:pStyle w:val="Footer"/>
      <w:tabs>
        <w:tab w:val="clear" w:pos="8306"/>
        <w:tab w:val="right" w:pos="8789"/>
      </w:tabs>
      <w:ind w:right="55"/>
      <w:rPr>
        <w:sz w:val="16"/>
        <w:szCs w:val="16"/>
      </w:rPr>
    </w:pPr>
    <w:r>
      <w:rPr>
        <w:sz w:val="16"/>
        <w:szCs w:val="16"/>
      </w:rPr>
      <w:t>Date of last revision:</w:t>
    </w:r>
    <w:del w:id="148" w:author="Isabelle Agius" w:date="2016-09-20T08:44:00Z">
      <w:r w:rsidDel="00A8123D">
        <w:rPr>
          <w:sz w:val="16"/>
          <w:szCs w:val="16"/>
        </w:rPr>
        <w:delText xml:space="preserve"> 15</w:delText>
      </w:r>
      <w:r w:rsidRPr="00216873" w:rsidDel="00A8123D">
        <w:rPr>
          <w:sz w:val="16"/>
          <w:szCs w:val="16"/>
          <w:vertAlign w:val="superscript"/>
        </w:rPr>
        <w:delText>th</w:delText>
      </w:r>
      <w:r w:rsidDel="00A8123D">
        <w:rPr>
          <w:sz w:val="16"/>
          <w:szCs w:val="16"/>
        </w:rPr>
        <w:delText xml:space="preserve"> April 2016</w:delText>
      </w:r>
    </w:del>
    <w:r>
      <w:rPr>
        <w:sz w:val="16"/>
        <w:szCs w:val="16"/>
      </w:rPr>
      <w:tab/>
    </w:r>
    <w:r>
      <w:rPr>
        <w:sz w:val="16"/>
        <w:szCs w:val="16"/>
      </w:rPr>
      <w:tab/>
    </w:r>
    <w:r w:rsidRPr="00DA0214">
      <w:rPr>
        <w:sz w:val="16"/>
        <w:szCs w:val="16"/>
      </w:rPr>
      <w:t xml:space="preserve">Page </w:t>
    </w:r>
    <w:r w:rsidRPr="00DA0214">
      <w:rPr>
        <w:b/>
        <w:bCs/>
        <w:sz w:val="16"/>
        <w:szCs w:val="16"/>
      </w:rPr>
      <w:fldChar w:fldCharType="begin"/>
    </w:r>
    <w:r w:rsidRPr="00DA0214">
      <w:rPr>
        <w:b/>
        <w:bCs/>
        <w:sz w:val="16"/>
        <w:szCs w:val="16"/>
      </w:rPr>
      <w:instrText xml:space="preserve"> PAGE </w:instrText>
    </w:r>
    <w:r w:rsidRPr="00DA0214">
      <w:rPr>
        <w:b/>
        <w:bCs/>
        <w:sz w:val="16"/>
        <w:szCs w:val="16"/>
      </w:rPr>
      <w:fldChar w:fldCharType="separate"/>
    </w:r>
    <w:r w:rsidR="00677ADB">
      <w:rPr>
        <w:b/>
        <w:bCs/>
        <w:noProof/>
        <w:sz w:val="16"/>
        <w:szCs w:val="16"/>
      </w:rPr>
      <w:t>25</w:t>
    </w:r>
    <w:r w:rsidRPr="00DA0214">
      <w:rPr>
        <w:sz w:val="16"/>
        <w:szCs w:val="16"/>
      </w:rPr>
      <w:fldChar w:fldCharType="end"/>
    </w:r>
    <w:r w:rsidRPr="00DA0214">
      <w:rPr>
        <w:sz w:val="16"/>
        <w:szCs w:val="16"/>
      </w:rPr>
      <w:t xml:space="preserve"> of </w:t>
    </w:r>
    <w:r w:rsidRPr="00DA0214">
      <w:rPr>
        <w:b/>
        <w:bCs/>
        <w:sz w:val="16"/>
        <w:szCs w:val="16"/>
      </w:rPr>
      <w:fldChar w:fldCharType="begin"/>
    </w:r>
    <w:r w:rsidRPr="00DA0214">
      <w:rPr>
        <w:b/>
        <w:bCs/>
        <w:sz w:val="16"/>
        <w:szCs w:val="16"/>
      </w:rPr>
      <w:instrText xml:space="preserve"> NUMPAGES  </w:instrText>
    </w:r>
    <w:r w:rsidRPr="00DA0214">
      <w:rPr>
        <w:b/>
        <w:bCs/>
        <w:sz w:val="16"/>
        <w:szCs w:val="16"/>
      </w:rPr>
      <w:fldChar w:fldCharType="separate"/>
    </w:r>
    <w:r w:rsidR="00677ADB">
      <w:rPr>
        <w:b/>
        <w:bCs/>
        <w:noProof/>
        <w:sz w:val="16"/>
        <w:szCs w:val="16"/>
      </w:rPr>
      <w:t>29</w:t>
    </w:r>
    <w:r w:rsidRPr="00DA0214">
      <w:rPr>
        <w:sz w:val="16"/>
        <w:szCs w:val="16"/>
      </w:rPr>
      <w:fldChar w:fldCharType="end"/>
    </w:r>
  </w:p>
  <w:p w:rsidR="009970FC" w:rsidRPr="0051603D" w:rsidRDefault="009970FC" w:rsidP="00022CD1">
    <w:pPr>
      <w:pStyle w:val="Footer"/>
      <w:ind w:right="5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0FC" w:rsidRDefault="009970FC">
      <w:r>
        <w:separator/>
      </w:r>
    </w:p>
  </w:footnote>
  <w:footnote w:type="continuationSeparator" w:id="0">
    <w:p w:rsidR="009970FC" w:rsidRDefault="009970FC">
      <w:r>
        <w:continuationSeparator/>
      </w:r>
    </w:p>
  </w:footnote>
  <w:footnote w:id="1">
    <w:p w:rsidR="009970FC" w:rsidRDefault="009970FC" w:rsidP="00A8123D">
      <w:pPr>
        <w:pStyle w:val="FootnoteText"/>
      </w:pPr>
      <w:ins w:id="21" w:author="Isabelle Agius" w:date="2016-09-20T08:47:00Z">
        <w:r>
          <w:rPr>
            <w:rStyle w:val="FootnoteReference"/>
          </w:rPr>
          <w:footnoteRef/>
        </w:r>
        <w:r>
          <w:t xml:space="preserve"> Directive 2011/61/EU of the European Parliament and of the Council of 8 June 2011 on Alternative Investment Fund </w:t>
        </w:r>
      </w:ins>
      <w:ins w:id="22" w:author="Isabelle Agius" w:date="2016-09-20T08:48:00Z">
        <w:r>
          <w:t xml:space="preserve">Managers </w:t>
        </w:r>
      </w:ins>
    </w:p>
  </w:footnote>
  <w:footnote w:id="2">
    <w:p w:rsidR="009970FC" w:rsidRDefault="009970FC">
      <w:pPr>
        <w:pStyle w:val="FootnoteText"/>
      </w:pPr>
      <w:r>
        <w:rPr>
          <w:rStyle w:val="FootnoteReference"/>
        </w:rPr>
        <w:footnoteRef/>
      </w:r>
      <w:r>
        <w:t xml:space="preserve"> The term ‘Spouse’ includes a partner bound by a civil union or by a union of equivalent status in terms of the Civil Unions Act.</w:t>
      </w:r>
    </w:p>
  </w:footnote>
  <w:footnote w:id="3">
    <w:p w:rsidR="009970FC" w:rsidRDefault="009970FC" w:rsidP="00E95261">
      <w:pPr>
        <w:pStyle w:val="FootnoteText"/>
        <w:rPr>
          <w:ins w:id="109" w:author="Isabelle Agius" w:date="2016-09-20T10:09:00Z"/>
        </w:rPr>
      </w:pPr>
      <w:ins w:id="110" w:author="Isabelle Agius" w:date="2016-09-20T10:09:00Z">
        <w:r>
          <w:rPr>
            <w:rStyle w:val="FootnoteReference"/>
          </w:rPr>
          <w:footnoteRef/>
        </w:r>
        <w:r>
          <w:t xml:space="preserve"> Regulation (EU) No 345/2013 of the European Parliament and of the Council of 17 April 2013 on European venture capital funds</w:t>
        </w:r>
      </w:ins>
    </w:p>
  </w:footnote>
  <w:footnote w:id="4">
    <w:p w:rsidR="009970FC" w:rsidRDefault="009970FC" w:rsidP="00E95261">
      <w:pPr>
        <w:pStyle w:val="FootnoteText"/>
        <w:rPr>
          <w:ins w:id="115" w:author="Isabelle Agius" w:date="2016-09-20T10:09:00Z"/>
        </w:rPr>
      </w:pPr>
      <w:ins w:id="116" w:author="Isabelle Agius" w:date="2016-09-20T10:09:00Z">
        <w:r>
          <w:rPr>
            <w:rStyle w:val="FootnoteReference"/>
          </w:rPr>
          <w:footnoteRef/>
        </w:r>
        <w:r>
          <w:t xml:space="preserve"> Regulation (EU) No 346/2013 of the European Parliament and of the Council of 17 April 2013 on European social entrepreneurship funds</w:t>
        </w:r>
      </w:ins>
    </w:p>
  </w:footnote>
  <w:footnote w:id="5">
    <w:p w:rsidR="009970FC" w:rsidRDefault="009970FC" w:rsidP="00E95261">
      <w:pPr>
        <w:pStyle w:val="FootnoteText"/>
        <w:rPr>
          <w:ins w:id="133" w:author="Isabelle Agius" w:date="2016-09-20T10:09:00Z"/>
        </w:rPr>
      </w:pPr>
      <w:ins w:id="134" w:author="Isabelle Agius" w:date="2016-09-20T10:09:00Z">
        <w:r>
          <w:rPr>
            <w:rStyle w:val="FootnoteReference"/>
          </w:rPr>
          <w:footnoteRef/>
        </w:r>
        <w:r>
          <w:t xml:space="preserve"> Regulation (EU) No 2015/760 of the European Parliament and of the Council of 29 April 2015 on European long-term investment funds</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0FC" w:rsidRDefault="009970FC" w:rsidP="00B65F2C">
    <w:pPr>
      <w:pStyle w:val="Header"/>
      <w:jc w:val="center"/>
    </w:pPr>
    <w:r>
      <w:rPr>
        <w:noProof/>
        <w:lang w:eastAsia="en-GB"/>
      </w:rPr>
      <w:drawing>
        <wp:inline distT="0" distB="0" distL="0" distR="0">
          <wp:extent cx="2286000" cy="394335"/>
          <wp:effectExtent l="0" t="0" r="0" b="5715"/>
          <wp:docPr id="7" name="Picture 7" descr="MFSC - MFS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FSC - MFSA 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39433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multilevel"/>
    <w:tmpl w:val="5E1840BA"/>
    <w:lvl w:ilvl="0">
      <w:start w:val="1"/>
      <w:numFmt w:val="decimal"/>
      <w:pStyle w:val="ListNumber3"/>
      <w:lvlText w:val="%1."/>
      <w:lvlJc w:val="left"/>
      <w:pPr>
        <w:tabs>
          <w:tab w:val="num" w:pos="926"/>
        </w:tabs>
        <w:ind w:left="926" w:hanging="360"/>
      </w:pPr>
    </w:lvl>
    <w:lvl w:ilvl="1">
      <w:start w:val="1"/>
      <w:numFmt w:val="decimal"/>
      <w:isLgl/>
      <w:lvlText w:val="%1.%2"/>
      <w:lvlJc w:val="left"/>
      <w:pPr>
        <w:tabs>
          <w:tab w:val="num" w:pos="926"/>
        </w:tabs>
        <w:ind w:left="926" w:hanging="360"/>
      </w:pPr>
      <w:rPr>
        <w:rFonts w:ascii="Times New Roman" w:hAnsi="Times New Roman" w:cs="Times New Roman" w:hint="default"/>
        <w:sz w:val="24"/>
        <w:szCs w:val="24"/>
      </w:rPr>
    </w:lvl>
    <w:lvl w:ilvl="2">
      <w:start w:val="1"/>
      <w:numFmt w:val="decimal"/>
      <w:isLgl/>
      <w:lvlText w:val="%1.%2.%3"/>
      <w:lvlJc w:val="left"/>
      <w:pPr>
        <w:tabs>
          <w:tab w:val="num" w:pos="1286"/>
        </w:tabs>
        <w:ind w:left="1286" w:hanging="720"/>
      </w:pPr>
      <w:rPr>
        <w:rFonts w:ascii="Times New Roman" w:hAnsi="Times New Roman" w:cs="Times New Roman" w:hint="default"/>
        <w:sz w:val="24"/>
        <w:szCs w:val="24"/>
      </w:rPr>
    </w:lvl>
    <w:lvl w:ilvl="3">
      <w:start w:val="1"/>
      <w:numFmt w:val="decimal"/>
      <w:isLgl/>
      <w:lvlText w:val="%1.%2.%3.%4"/>
      <w:lvlJc w:val="left"/>
      <w:pPr>
        <w:tabs>
          <w:tab w:val="num" w:pos="1286"/>
        </w:tabs>
        <w:ind w:left="1286" w:hanging="720"/>
      </w:pPr>
      <w:rPr>
        <w:rFonts w:hint="default"/>
      </w:rPr>
    </w:lvl>
    <w:lvl w:ilvl="4">
      <w:start w:val="1"/>
      <w:numFmt w:val="decimal"/>
      <w:isLgl/>
      <w:lvlText w:val="%1.%2.%3.%4.%5"/>
      <w:lvlJc w:val="left"/>
      <w:pPr>
        <w:tabs>
          <w:tab w:val="num" w:pos="1646"/>
        </w:tabs>
        <w:ind w:left="1646" w:hanging="1080"/>
      </w:pPr>
      <w:rPr>
        <w:rFonts w:hint="default"/>
      </w:rPr>
    </w:lvl>
    <w:lvl w:ilvl="5">
      <w:start w:val="1"/>
      <w:numFmt w:val="decimal"/>
      <w:isLgl/>
      <w:lvlText w:val="%1.%2.%3.%4.%5.%6"/>
      <w:lvlJc w:val="left"/>
      <w:pPr>
        <w:tabs>
          <w:tab w:val="num" w:pos="1646"/>
        </w:tabs>
        <w:ind w:left="1646" w:hanging="1080"/>
      </w:pPr>
      <w:rPr>
        <w:rFonts w:hint="default"/>
      </w:rPr>
    </w:lvl>
    <w:lvl w:ilvl="6">
      <w:start w:val="1"/>
      <w:numFmt w:val="decimal"/>
      <w:isLgl/>
      <w:lvlText w:val="%1.%2.%3.%4.%5.%6.%7"/>
      <w:lvlJc w:val="left"/>
      <w:pPr>
        <w:tabs>
          <w:tab w:val="num" w:pos="2006"/>
        </w:tabs>
        <w:ind w:left="2006" w:hanging="1440"/>
      </w:pPr>
      <w:rPr>
        <w:rFonts w:hint="default"/>
      </w:rPr>
    </w:lvl>
    <w:lvl w:ilvl="7">
      <w:start w:val="1"/>
      <w:numFmt w:val="decimal"/>
      <w:isLgl/>
      <w:lvlText w:val="%1.%2.%3.%4.%5.%6.%7.%8"/>
      <w:lvlJc w:val="left"/>
      <w:pPr>
        <w:tabs>
          <w:tab w:val="num" w:pos="2006"/>
        </w:tabs>
        <w:ind w:left="2006" w:hanging="1440"/>
      </w:pPr>
      <w:rPr>
        <w:rFonts w:hint="default"/>
      </w:rPr>
    </w:lvl>
    <w:lvl w:ilvl="8">
      <w:start w:val="1"/>
      <w:numFmt w:val="decimal"/>
      <w:isLgl/>
      <w:lvlText w:val="%1.%2.%3.%4.%5.%6.%7.%8.%9"/>
      <w:lvlJc w:val="left"/>
      <w:pPr>
        <w:tabs>
          <w:tab w:val="num" w:pos="2366"/>
        </w:tabs>
        <w:ind w:left="2366" w:hanging="1800"/>
      </w:pPr>
      <w:rPr>
        <w:rFonts w:hint="default"/>
      </w:rPr>
    </w:lvl>
  </w:abstractNum>
  <w:abstractNum w:abstractNumId="1">
    <w:nsid w:val="00000015"/>
    <w:multiLevelType w:val="singleLevel"/>
    <w:tmpl w:val="00000000"/>
    <w:lvl w:ilvl="0">
      <w:start w:val="1"/>
      <w:numFmt w:val="bullet"/>
      <w:lvlText w:val="-"/>
      <w:lvlJc w:val="left"/>
      <w:pPr>
        <w:tabs>
          <w:tab w:val="num" w:pos="720"/>
        </w:tabs>
        <w:ind w:left="720" w:hanging="360"/>
      </w:pPr>
      <w:rPr>
        <w:rFonts w:hint="default"/>
      </w:rPr>
    </w:lvl>
  </w:abstractNum>
  <w:abstractNum w:abstractNumId="2">
    <w:nsid w:val="08957CDD"/>
    <w:multiLevelType w:val="hybridMultilevel"/>
    <w:tmpl w:val="DE342F0E"/>
    <w:lvl w:ilvl="0" w:tplc="B5668BB8">
      <w:start w:val="1"/>
      <w:numFmt w:val="lowerRoman"/>
      <w:lvlText w:val="%1."/>
      <w:lvlJc w:val="left"/>
      <w:pPr>
        <w:tabs>
          <w:tab w:val="num" w:pos="1080"/>
        </w:tabs>
        <w:ind w:left="1080" w:hanging="720"/>
      </w:pPr>
      <w:rPr>
        <w:rFonts w:hint="default"/>
      </w:rPr>
    </w:lvl>
    <w:lvl w:ilvl="1" w:tplc="B2865370">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99670AC"/>
    <w:multiLevelType w:val="hybridMultilevel"/>
    <w:tmpl w:val="4CF6F3FA"/>
    <w:lvl w:ilvl="0" w:tplc="08090017">
      <w:start w:val="1"/>
      <w:numFmt w:val="lowerLetter"/>
      <w:lvlText w:val="%1)"/>
      <w:lvlJc w:val="left"/>
      <w:pPr>
        <w:tabs>
          <w:tab w:val="num" w:pos="1080"/>
        </w:tabs>
        <w:ind w:left="1080" w:hanging="720"/>
      </w:pPr>
      <w:rPr>
        <w:rFonts w:hint="default"/>
      </w:rPr>
    </w:lvl>
    <w:lvl w:ilvl="1" w:tplc="B2865370">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9EE1C95"/>
    <w:multiLevelType w:val="hybridMultilevel"/>
    <w:tmpl w:val="DE342F0E"/>
    <w:lvl w:ilvl="0" w:tplc="B5668BB8">
      <w:start w:val="1"/>
      <w:numFmt w:val="lowerRoman"/>
      <w:lvlText w:val="%1."/>
      <w:lvlJc w:val="left"/>
      <w:pPr>
        <w:tabs>
          <w:tab w:val="num" w:pos="1080"/>
        </w:tabs>
        <w:ind w:left="1080" w:hanging="720"/>
      </w:pPr>
      <w:rPr>
        <w:rFonts w:hint="default"/>
      </w:rPr>
    </w:lvl>
    <w:lvl w:ilvl="1" w:tplc="B2865370">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B4C085E"/>
    <w:multiLevelType w:val="hybridMultilevel"/>
    <w:tmpl w:val="388CCDB8"/>
    <w:lvl w:ilvl="0" w:tplc="CDB2D7A4">
      <w:start w:val="1"/>
      <w:numFmt w:val="bullet"/>
      <w:lvlText w:val=""/>
      <w:lvlJc w:val="left"/>
      <w:pPr>
        <w:ind w:left="2847" w:hanging="360"/>
      </w:pPr>
      <w:rPr>
        <w:rFonts w:ascii="Symbol" w:hAnsi="Symbol" w:hint="default"/>
      </w:rPr>
    </w:lvl>
    <w:lvl w:ilvl="1" w:tplc="08090003" w:tentative="1">
      <w:start w:val="1"/>
      <w:numFmt w:val="bullet"/>
      <w:lvlText w:val="o"/>
      <w:lvlJc w:val="left"/>
      <w:pPr>
        <w:ind w:left="3567" w:hanging="360"/>
      </w:pPr>
      <w:rPr>
        <w:rFonts w:ascii="Courier New" w:hAnsi="Courier New" w:cs="Courier New" w:hint="default"/>
      </w:rPr>
    </w:lvl>
    <w:lvl w:ilvl="2" w:tplc="08090005" w:tentative="1">
      <w:start w:val="1"/>
      <w:numFmt w:val="bullet"/>
      <w:lvlText w:val=""/>
      <w:lvlJc w:val="left"/>
      <w:pPr>
        <w:ind w:left="4287" w:hanging="360"/>
      </w:pPr>
      <w:rPr>
        <w:rFonts w:ascii="Wingdings" w:hAnsi="Wingdings" w:hint="default"/>
      </w:rPr>
    </w:lvl>
    <w:lvl w:ilvl="3" w:tplc="08090001" w:tentative="1">
      <w:start w:val="1"/>
      <w:numFmt w:val="bullet"/>
      <w:lvlText w:val=""/>
      <w:lvlJc w:val="left"/>
      <w:pPr>
        <w:ind w:left="5007" w:hanging="360"/>
      </w:pPr>
      <w:rPr>
        <w:rFonts w:ascii="Symbol" w:hAnsi="Symbol" w:hint="default"/>
      </w:rPr>
    </w:lvl>
    <w:lvl w:ilvl="4" w:tplc="08090003" w:tentative="1">
      <w:start w:val="1"/>
      <w:numFmt w:val="bullet"/>
      <w:lvlText w:val="o"/>
      <w:lvlJc w:val="left"/>
      <w:pPr>
        <w:ind w:left="5727" w:hanging="360"/>
      </w:pPr>
      <w:rPr>
        <w:rFonts w:ascii="Courier New" w:hAnsi="Courier New" w:cs="Courier New" w:hint="default"/>
      </w:rPr>
    </w:lvl>
    <w:lvl w:ilvl="5" w:tplc="08090005" w:tentative="1">
      <w:start w:val="1"/>
      <w:numFmt w:val="bullet"/>
      <w:lvlText w:val=""/>
      <w:lvlJc w:val="left"/>
      <w:pPr>
        <w:ind w:left="6447" w:hanging="360"/>
      </w:pPr>
      <w:rPr>
        <w:rFonts w:ascii="Wingdings" w:hAnsi="Wingdings" w:hint="default"/>
      </w:rPr>
    </w:lvl>
    <w:lvl w:ilvl="6" w:tplc="08090001" w:tentative="1">
      <w:start w:val="1"/>
      <w:numFmt w:val="bullet"/>
      <w:lvlText w:val=""/>
      <w:lvlJc w:val="left"/>
      <w:pPr>
        <w:ind w:left="7167" w:hanging="360"/>
      </w:pPr>
      <w:rPr>
        <w:rFonts w:ascii="Symbol" w:hAnsi="Symbol" w:hint="default"/>
      </w:rPr>
    </w:lvl>
    <w:lvl w:ilvl="7" w:tplc="08090003" w:tentative="1">
      <w:start w:val="1"/>
      <w:numFmt w:val="bullet"/>
      <w:lvlText w:val="o"/>
      <w:lvlJc w:val="left"/>
      <w:pPr>
        <w:ind w:left="7887" w:hanging="360"/>
      </w:pPr>
      <w:rPr>
        <w:rFonts w:ascii="Courier New" w:hAnsi="Courier New" w:cs="Courier New" w:hint="default"/>
      </w:rPr>
    </w:lvl>
    <w:lvl w:ilvl="8" w:tplc="08090005" w:tentative="1">
      <w:start w:val="1"/>
      <w:numFmt w:val="bullet"/>
      <w:lvlText w:val=""/>
      <w:lvlJc w:val="left"/>
      <w:pPr>
        <w:ind w:left="8607" w:hanging="360"/>
      </w:pPr>
      <w:rPr>
        <w:rFonts w:ascii="Wingdings" w:hAnsi="Wingdings" w:hint="default"/>
      </w:rPr>
    </w:lvl>
  </w:abstractNum>
  <w:abstractNum w:abstractNumId="6">
    <w:nsid w:val="0F36419B"/>
    <w:multiLevelType w:val="singleLevel"/>
    <w:tmpl w:val="1B3881DC"/>
    <w:lvl w:ilvl="0">
      <w:start w:val="1"/>
      <w:numFmt w:val="lowerLetter"/>
      <w:lvlText w:val="%1."/>
      <w:lvlJc w:val="left"/>
      <w:pPr>
        <w:tabs>
          <w:tab w:val="num" w:pos="360"/>
        </w:tabs>
        <w:ind w:left="360" w:hanging="360"/>
      </w:pPr>
      <w:rPr>
        <w:rFonts w:hint="default"/>
      </w:rPr>
    </w:lvl>
  </w:abstractNum>
  <w:abstractNum w:abstractNumId="7">
    <w:nsid w:val="10E13064"/>
    <w:multiLevelType w:val="hybridMultilevel"/>
    <w:tmpl w:val="DE342F0E"/>
    <w:lvl w:ilvl="0" w:tplc="B5668BB8">
      <w:start w:val="1"/>
      <w:numFmt w:val="lowerRoman"/>
      <w:lvlText w:val="%1."/>
      <w:lvlJc w:val="left"/>
      <w:pPr>
        <w:tabs>
          <w:tab w:val="num" w:pos="1080"/>
        </w:tabs>
        <w:ind w:left="1080" w:hanging="720"/>
      </w:pPr>
      <w:rPr>
        <w:rFonts w:hint="default"/>
      </w:rPr>
    </w:lvl>
    <w:lvl w:ilvl="1" w:tplc="B2865370">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11E82ECA"/>
    <w:multiLevelType w:val="hybridMultilevel"/>
    <w:tmpl w:val="4FC24452"/>
    <w:lvl w:ilvl="0" w:tplc="275C6A84">
      <w:start w:val="1"/>
      <w:numFmt w:val="lowerRoman"/>
      <w:lvlText w:val="(%1)"/>
      <w:lvlJc w:val="left"/>
      <w:pPr>
        <w:ind w:left="243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5966028"/>
    <w:multiLevelType w:val="hybridMultilevel"/>
    <w:tmpl w:val="C7D25990"/>
    <w:lvl w:ilvl="0" w:tplc="20B42376">
      <w:start w:val="1"/>
      <w:numFmt w:val="lowerLetter"/>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6ED24E0"/>
    <w:multiLevelType w:val="hybridMultilevel"/>
    <w:tmpl w:val="E9D08D64"/>
    <w:lvl w:ilvl="0" w:tplc="F5BA78AC">
      <w:start w:val="1"/>
      <w:numFmt w:val="lowerRoman"/>
      <w:lvlText w:val="[%1]"/>
      <w:lvlJc w:val="left"/>
      <w:pPr>
        <w:ind w:left="1429" w:hanging="360"/>
      </w:pPr>
      <w:rPr>
        <w:rFonts w:hint="default"/>
        <w:b w:val="0"/>
      </w:rPr>
    </w:lvl>
    <w:lvl w:ilvl="1" w:tplc="AD30B14C">
      <w:start w:val="1"/>
      <w:numFmt w:val="lowerLetter"/>
      <w:lvlText w:val="%2)"/>
      <w:lvlJc w:val="left"/>
      <w:pPr>
        <w:tabs>
          <w:tab w:val="num" w:pos="2149"/>
        </w:tabs>
        <w:ind w:left="2149" w:hanging="360"/>
      </w:pPr>
      <w:rPr>
        <w:rFonts w:ascii="Times New Roman" w:hAnsi="Times New Roman" w:hint="default"/>
        <w:sz w:val="24"/>
      </w:r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1">
    <w:nsid w:val="172D5E13"/>
    <w:multiLevelType w:val="hybridMultilevel"/>
    <w:tmpl w:val="A648B956"/>
    <w:lvl w:ilvl="0" w:tplc="3E906F80">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18B62FD6"/>
    <w:multiLevelType w:val="hybridMultilevel"/>
    <w:tmpl w:val="1368D8E2"/>
    <w:lvl w:ilvl="0" w:tplc="F6FCC78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ACB1449"/>
    <w:multiLevelType w:val="singleLevel"/>
    <w:tmpl w:val="DF1CDC06"/>
    <w:lvl w:ilvl="0">
      <w:start w:val="2"/>
      <w:numFmt w:val="decimal"/>
      <w:lvlText w:val="(%1)"/>
      <w:lvlJc w:val="left"/>
      <w:pPr>
        <w:tabs>
          <w:tab w:val="num" w:pos="900"/>
        </w:tabs>
        <w:ind w:left="900" w:hanging="630"/>
      </w:pPr>
      <w:rPr>
        <w:rFonts w:hint="default"/>
      </w:rPr>
    </w:lvl>
  </w:abstractNum>
  <w:abstractNum w:abstractNumId="14">
    <w:nsid w:val="1BCB7A0F"/>
    <w:multiLevelType w:val="hybridMultilevel"/>
    <w:tmpl w:val="1A3815AC"/>
    <w:lvl w:ilvl="0" w:tplc="275C6A84">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nsid w:val="1C286CA4"/>
    <w:multiLevelType w:val="hybridMultilevel"/>
    <w:tmpl w:val="1E8C4F80"/>
    <w:lvl w:ilvl="0" w:tplc="3E906F80">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1E501A2F"/>
    <w:multiLevelType w:val="hybridMultilevel"/>
    <w:tmpl w:val="84B46D40"/>
    <w:lvl w:ilvl="0" w:tplc="045EC9C0">
      <w:start w:val="1"/>
      <w:numFmt w:val="lowerRoman"/>
      <w:lvlText w:val="(%1)"/>
      <w:lvlJc w:val="left"/>
      <w:pPr>
        <w:ind w:left="2430" w:hanging="720"/>
      </w:pPr>
      <w:rPr>
        <w:rFont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nsid w:val="26D208F8"/>
    <w:multiLevelType w:val="hybridMultilevel"/>
    <w:tmpl w:val="DE342F0E"/>
    <w:lvl w:ilvl="0" w:tplc="B5668BB8">
      <w:start w:val="1"/>
      <w:numFmt w:val="lowerRoman"/>
      <w:lvlText w:val="%1."/>
      <w:lvlJc w:val="left"/>
      <w:pPr>
        <w:tabs>
          <w:tab w:val="num" w:pos="1080"/>
        </w:tabs>
        <w:ind w:left="1080" w:hanging="720"/>
      </w:pPr>
      <w:rPr>
        <w:rFonts w:hint="default"/>
      </w:rPr>
    </w:lvl>
    <w:lvl w:ilvl="1" w:tplc="B2865370">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2B7A2B97"/>
    <w:multiLevelType w:val="singleLevel"/>
    <w:tmpl w:val="99409522"/>
    <w:lvl w:ilvl="0">
      <w:start w:val="1"/>
      <w:numFmt w:val="lowerLetter"/>
      <w:lvlText w:val="%1."/>
      <w:lvlJc w:val="left"/>
      <w:pPr>
        <w:tabs>
          <w:tab w:val="num" w:pos="1429"/>
        </w:tabs>
        <w:ind w:left="1429" w:hanging="720"/>
      </w:pPr>
      <w:rPr>
        <w:rFonts w:hint="default"/>
      </w:rPr>
    </w:lvl>
  </w:abstractNum>
  <w:abstractNum w:abstractNumId="19">
    <w:nsid w:val="2EBE7A9A"/>
    <w:multiLevelType w:val="hybridMultilevel"/>
    <w:tmpl w:val="DE342F0E"/>
    <w:lvl w:ilvl="0" w:tplc="B5668BB8">
      <w:start w:val="1"/>
      <w:numFmt w:val="lowerRoman"/>
      <w:lvlText w:val="%1."/>
      <w:lvlJc w:val="left"/>
      <w:pPr>
        <w:tabs>
          <w:tab w:val="num" w:pos="1080"/>
        </w:tabs>
        <w:ind w:left="1080" w:hanging="720"/>
      </w:pPr>
      <w:rPr>
        <w:rFonts w:hint="default"/>
      </w:rPr>
    </w:lvl>
    <w:lvl w:ilvl="1" w:tplc="B2865370">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302B2D2B"/>
    <w:multiLevelType w:val="hybridMultilevel"/>
    <w:tmpl w:val="D12C0928"/>
    <w:lvl w:ilvl="0" w:tplc="F5BA78AC">
      <w:start w:val="1"/>
      <w:numFmt w:val="lowerRoman"/>
      <w:lvlText w:val="[%1]"/>
      <w:lvlJc w:val="left"/>
      <w:pPr>
        <w:ind w:left="2149" w:hanging="360"/>
      </w:pPr>
      <w:rPr>
        <w:rFonts w:hint="default"/>
        <w:b w:val="0"/>
      </w:rPr>
    </w:lvl>
    <w:lvl w:ilvl="1" w:tplc="08090003" w:tentative="1">
      <w:start w:val="1"/>
      <w:numFmt w:val="bullet"/>
      <w:lvlText w:val="o"/>
      <w:lvlJc w:val="left"/>
      <w:pPr>
        <w:ind w:left="2869" w:hanging="360"/>
      </w:pPr>
      <w:rPr>
        <w:rFonts w:ascii="Courier New" w:hAnsi="Courier New" w:cs="Courier New" w:hint="default"/>
      </w:rPr>
    </w:lvl>
    <w:lvl w:ilvl="2" w:tplc="08090005" w:tentative="1">
      <w:start w:val="1"/>
      <w:numFmt w:val="bullet"/>
      <w:lvlText w:val=""/>
      <w:lvlJc w:val="left"/>
      <w:pPr>
        <w:ind w:left="3589" w:hanging="360"/>
      </w:pPr>
      <w:rPr>
        <w:rFonts w:ascii="Wingdings" w:hAnsi="Wingdings" w:hint="default"/>
      </w:rPr>
    </w:lvl>
    <w:lvl w:ilvl="3" w:tplc="08090001" w:tentative="1">
      <w:start w:val="1"/>
      <w:numFmt w:val="bullet"/>
      <w:lvlText w:val=""/>
      <w:lvlJc w:val="left"/>
      <w:pPr>
        <w:ind w:left="4309" w:hanging="360"/>
      </w:pPr>
      <w:rPr>
        <w:rFonts w:ascii="Symbol" w:hAnsi="Symbol" w:hint="default"/>
      </w:rPr>
    </w:lvl>
    <w:lvl w:ilvl="4" w:tplc="08090003" w:tentative="1">
      <w:start w:val="1"/>
      <w:numFmt w:val="bullet"/>
      <w:lvlText w:val="o"/>
      <w:lvlJc w:val="left"/>
      <w:pPr>
        <w:ind w:left="5029" w:hanging="360"/>
      </w:pPr>
      <w:rPr>
        <w:rFonts w:ascii="Courier New" w:hAnsi="Courier New" w:cs="Courier New" w:hint="default"/>
      </w:rPr>
    </w:lvl>
    <w:lvl w:ilvl="5" w:tplc="08090005" w:tentative="1">
      <w:start w:val="1"/>
      <w:numFmt w:val="bullet"/>
      <w:lvlText w:val=""/>
      <w:lvlJc w:val="left"/>
      <w:pPr>
        <w:ind w:left="5749" w:hanging="360"/>
      </w:pPr>
      <w:rPr>
        <w:rFonts w:ascii="Wingdings" w:hAnsi="Wingdings" w:hint="default"/>
      </w:rPr>
    </w:lvl>
    <w:lvl w:ilvl="6" w:tplc="08090001" w:tentative="1">
      <w:start w:val="1"/>
      <w:numFmt w:val="bullet"/>
      <w:lvlText w:val=""/>
      <w:lvlJc w:val="left"/>
      <w:pPr>
        <w:ind w:left="6469" w:hanging="360"/>
      </w:pPr>
      <w:rPr>
        <w:rFonts w:ascii="Symbol" w:hAnsi="Symbol" w:hint="default"/>
      </w:rPr>
    </w:lvl>
    <w:lvl w:ilvl="7" w:tplc="08090003" w:tentative="1">
      <w:start w:val="1"/>
      <w:numFmt w:val="bullet"/>
      <w:lvlText w:val="o"/>
      <w:lvlJc w:val="left"/>
      <w:pPr>
        <w:ind w:left="7189" w:hanging="360"/>
      </w:pPr>
      <w:rPr>
        <w:rFonts w:ascii="Courier New" w:hAnsi="Courier New" w:cs="Courier New" w:hint="default"/>
      </w:rPr>
    </w:lvl>
    <w:lvl w:ilvl="8" w:tplc="08090005" w:tentative="1">
      <w:start w:val="1"/>
      <w:numFmt w:val="bullet"/>
      <w:lvlText w:val=""/>
      <w:lvlJc w:val="left"/>
      <w:pPr>
        <w:ind w:left="7909" w:hanging="360"/>
      </w:pPr>
      <w:rPr>
        <w:rFonts w:ascii="Wingdings" w:hAnsi="Wingdings" w:hint="default"/>
      </w:rPr>
    </w:lvl>
  </w:abstractNum>
  <w:abstractNum w:abstractNumId="21">
    <w:nsid w:val="341718CC"/>
    <w:multiLevelType w:val="hybridMultilevel"/>
    <w:tmpl w:val="D53AAAAA"/>
    <w:lvl w:ilvl="0" w:tplc="E3A6DEEC">
      <w:start w:val="1"/>
      <w:numFmt w:val="lowerRoman"/>
      <w:lvlText w:val="%1."/>
      <w:lvlJc w:val="left"/>
      <w:pPr>
        <w:ind w:left="720" w:hanging="360"/>
      </w:pPr>
      <w:rPr>
        <w:rFonts w:hint="default"/>
        <w:b w:val="0"/>
        <w:sz w:val="24"/>
        <w:szCs w:val="24"/>
      </w:rPr>
    </w:lvl>
    <w:lvl w:ilvl="1" w:tplc="08090019" w:tentative="1">
      <w:start w:val="1"/>
      <w:numFmt w:val="lowerLetter"/>
      <w:lvlText w:val="%2."/>
      <w:lvlJc w:val="left"/>
      <w:pPr>
        <w:ind w:left="1440" w:hanging="360"/>
      </w:pPr>
    </w:lvl>
    <w:lvl w:ilvl="2" w:tplc="1916B316">
      <w:start w:val="1"/>
      <w:numFmt w:val="lowerRoman"/>
      <w:lvlText w:val="%3."/>
      <w:lvlJc w:val="lef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6BE4BFF"/>
    <w:multiLevelType w:val="hybridMultilevel"/>
    <w:tmpl w:val="99921BB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1">
      <w:start w:val="1"/>
      <w:numFmt w:val="decimal"/>
      <w:lvlText w:val="%3)"/>
      <w:lvlJc w:val="lef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3D6B7327"/>
    <w:multiLevelType w:val="multilevel"/>
    <w:tmpl w:val="7DF220A8"/>
    <w:lvl w:ilvl="0">
      <w:start w:val="1"/>
      <w:numFmt w:val="decimal"/>
      <w:lvlText w:val="%1."/>
      <w:lvlJc w:val="left"/>
      <w:pPr>
        <w:ind w:left="360" w:hanging="360"/>
      </w:pPr>
      <w:rPr>
        <w:rFonts w:hint="default"/>
        <w:b/>
        <w:sz w:val="24"/>
        <w:szCs w:val="24"/>
      </w:rPr>
    </w:lvl>
    <w:lvl w:ilvl="1">
      <w:start w:val="1"/>
      <w:numFmt w:val="decimal"/>
      <w:lvlText w:val="%1.%2."/>
      <w:lvlJc w:val="left"/>
      <w:pPr>
        <w:ind w:left="792" w:hanging="432"/>
      </w:pPr>
      <w:rPr>
        <w:rFonts w:ascii="Times New Roman" w:hAnsi="Times New Roman" w:cs="Times New Roman" w:hint="default"/>
        <w:b/>
        <w:i/>
        <w:sz w:val="24"/>
        <w:szCs w:val="24"/>
      </w:rPr>
    </w:lvl>
    <w:lvl w:ilvl="2">
      <w:start w:val="1"/>
      <w:numFmt w:val="decimal"/>
      <w:lvlText w:val="%1.%2.%3."/>
      <w:lvlJc w:val="left"/>
      <w:pPr>
        <w:ind w:left="1224" w:hanging="504"/>
      </w:pPr>
      <w:rPr>
        <w:rFonts w:ascii="Times New Roman" w:hAnsi="Times New Roman" w:cs="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E99341F"/>
    <w:multiLevelType w:val="hybridMultilevel"/>
    <w:tmpl w:val="96D623EC"/>
    <w:lvl w:ilvl="0" w:tplc="87B21F3A">
      <w:start w:val="1"/>
      <w:numFmt w:val="decimal"/>
      <w:lvlText w:val="%1."/>
      <w:lvlJc w:val="center"/>
      <w:pPr>
        <w:ind w:left="720" w:hanging="360"/>
      </w:pPr>
      <w:rPr>
        <w:rFonts w:hint="default"/>
      </w:rPr>
    </w:lvl>
    <w:lvl w:ilvl="1" w:tplc="08090019" w:tentative="1">
      <w:start w:val="1"/>
      <w:numFmt w:val="lowerLetter"/>
      <w:lvlText w:val="%2."/>
      <w:lvlJc w:val="left"/>
      <w:pPr>
        <w:ind w:left="1440" w:hanging="360"/>
      </w:pPr>
    </w:lvl>
    <w:lvl w:ilvl="2" w:tplc="08090011">
      <w:start w:val="1"/>
      <w:numFmt w:val="decimal"/>
      <w:lvlText w:val="%3)"/>
      <w:lvlJc w:val="lef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06108E0"/>
    <w:multiLevelType w:val="hybridMultilevel"/>
    <w:tmpl w:val="9698CCEA"/>
    <w:lvl w:ilvl="0" w:tplc="08090017">
      <w:start w:val="1"/>
      <w:numFmt w:val="lowerLetter"/>
      <w:lvlText w:val="%1)"/>
      <w:lvlJc w:val="left"/>
      <w:pPr>
        <w:ind w:left="1080" w:hanging="360"/>
      </w:pPr>
    </w:lvl>
    <w:lvl w:ilvl="1" w:tplc="6F6872DA">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nsid w:val="484F4827"/>
    <w:multiLevelType w:val="hybridMultilevel"/>
    <w:tmpl w:val="A4B8AC3C"/>
    <w:lvl w:ilvl="0" w:tplc="E3A6DEEC">
      <w:start w:val="1"/>
      <w:numFmt w:val="lowerRoman"/>
      <w:lvlText w:val="%1."/>
      <w:lvlJc w:val="left"/>
      <w:pPr>
        <w:ind w:left="720" w:hanging="360"/>
      </w:pPr>
      <w:rPr>
        <w:rFonts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DCB27F2"/>
    <w:multiLevelType w:val="hybridMultilevel"/>
    <w:tmpl w:val="9698CCEA"/>
    <w:lvl w:ilvl="0" w:tplc="08090017">
      <w:start w:val="1"/>
      <w:numFmt w:val="lowerLetter"/>
      <w:lvlText w:val="%1)"/>
      <w:lvlJc w:val="left"/>
      <w:pPr>
        <w:ind w:left="360" w:hanging="360"/>
      </w:pPr>
    </w:lvl>
    <w:lvl w:ilvl="1" w:tplc="6F6872DA">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57436547"/>
    <w:multiLevelType w:val="hybridMultilevel"/>
    <w:tmpl w:val="1EC2416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8197F82"/>
    <w:multiLevelType w:val="multilevel"/>
    <w:tmpl w:val="C458E74C"/>
    <w:lvl w:ilvl="0">
      <w:start w:val="1"/>
      <w:numFmt w:val="lowerLetter"/>
      <w:lvlText w:val="%1."/>
      <w:lvlJc w:val="left"/>
      <w:pPr>
        <w:tabs>
          <w:tab w:val="num" w:pos="570"/>
        </w:tabs>
        <w:ind w:left="570" w:hanging="57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0">
    <w:nsid w:val="5824157F"/>
    <w:multiLevelType w:val="hybridMultilevel"/>
    <w:tmpl w:val="C8760112"/>
    <w:lvl w:ilvl="0" w:tplc="4F06F360">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BF921AE"/>
    <w:multiLevelType w:val="multilevel"/>
    <w:tmpl w:val="A726EEFC"/>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6ADD652D"/>
    <w:multiLevelType w:val="hybridMultilevel"/>
    <w:tmpl w:val="52001DA2"/>
    <w:lvl w:ilvl="0" w:tplc="B0C87BF8">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6C653D71"/>
    <w:multiLevelType w:val="hybridMultilevel"/>
    <w:tmpl w:val="BCBE6528"/>
    <w:lvl w:ilvl="0" w:tplc="08090017">
      <w:start w:val="1"/>
      <w:numFmt w:val="lowerLetter"/>
      <w:lvlText w:val="%1)"/>
      <w:lvlJc w:val="left"/>
      <w:pPr>
        <w:ind w:left="2171" w:hanging="360"/>
      </w:pPr>
      <w:rPr>
        <w:rFonts w:hint="default"/>
      </w:rPr>
    </w:lvl>
    <w:lvl w:ilvl="1" w:tplc="08090019" w:tentative="1">
      <w:start w:val="1"/>
      <w:numFmt w:val="lowerLetter"/>
      <w:lvlText w:val="%2."/>
      <w:lvlJc w:val="left"/>
      <w:pPr>
        <w:ind w:left="2891" w:hanging="360"/>
      </w:pPr>
    </w:lvl>
    <w:lvl w:ilvl="2" w:tplc="0809001B" w:tentative="1">
      <w:start w:val="1"/>
      <w:numFmt w:val="lowerRoman"/>
      <w:lvlText w:val="%3."/>
      <w:lvlJc w:val="right"/>
      <w:pPr>
        <w:ind w:left="3611" w:hanging="180"/>
      </w:pPr>
    </w:lvl>
    <w:lvl w:ilvl="3" w:tplc="0809000F" w:tentative="1">
      <w:start w:val="1"/>
      <w:numFmt w:val="decimal"/>
      <w:lvlText w:val="%4."/>
      <w:lvlJc w:val="left"/>
      <w:pPr>
        <w:ind w:left="4331" w:hanging="360"/>
      </w:pPr>
    </w:lvl>
    <w:lvl w:ilvl="4" w:tplc="08090019" w:tentative="1">
      <w:start w:val="1"/>
      <w:numFmt w:val="lowerLetter"/>
      <w:lvlText w:val="%5."/>
      <w:lvlJc w:val="left"/>
      <w:pPr>
        <w:ind w:left="5051" w:hanging="360"/>
      </w:pPr>
    </w:lvl>
    <w:lvl w:ilvl="5" w:tplc="0809001B" w:tentative="1">
      <w:start w:val="1"/>
      <w:numFmt w:val="lowerRoman"/>
      <w:lvlText w:val="%6."/>
      <w:lvlJc w:val="right"/>
      <w:pPr>
        <w:ind w:left="5771" w:hanging="180"/>
      </w:pPr>
    </w:lvl>
    <w:lvl w:ilvl="6" w:tplc="0809000F" w:tentative="1">
      <w:start w:val="1"/>
      <w:numFmt w:val="decimal"/>
      <w:lvlText w:val="%7."/>
      <w:lvlJc w:val="left"/>
      <w:pPr>
        <w:ind w:left="6491" w:hanging="360"/>
      </w:pPr>
    </w:lvl>
    <w:lvl w:ilvl="7" w:tplc="08090019" w:tentative="1">
      <w:start w:val="1"/>
      <w:numFmt w:val="lowerLetter"/>
      <w:lvlText w:val="%8."/>
      <w:lvlJc w:val="left"/>
      <w:pPr>
        <w:ind w:left="7211" w:hanging="360"/>
      </w:pPr>
    </w:lvl>
    <w:lvl w:ilvl="8" w:tplc="0809001B" w:tentative="1">
      <w:start w:val="1"/>
      <w:numFmt w:val="lowerRoman"/>
      <w:lvlText w:val="%9."/>
      <w:lvlJc w:val="right"/>
      <w:pPr>
        <w:ind w:left="7931" w:hanging="180"/>
      </w:pPr>
    </w:lvl>
  </w:abstractNum>
  <w:abstractNum w:abstractNumId="34">
    <w:nsid w:val="6DE545FB"/>
    <w:multiLevelType w:val="hybridMultilevel"/>
    <w:tmpl w:val="DD72F4D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5">
    <w:nsid w:val="6F055E70"/>
    <w:multiLevelType w:val="hybridMultilevel"/>
    <w:tmpl w:val="94645D8E"/>
    <w:lvl w:ilvl="0" w:tplc="5FCA5854">
      <w:start w:val="1"/>
      <w:numFmt w:val="lowerLetter"/>
      <w:lvlText w:val="(%1)"/>
      <w:lvlJc w:val="left"/>
      <w:pPr>
        <w:ind w:left="1429"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6">
    <w:nsid w:val="7DEF206E"/>
    <w:multiLevelType w:val="hybridMultilevel"/>
    <w:tmpl w:val="DE342F0E"/>
    <w:lvl w:ilvl="0" w:tplc="B5668BB8">
      <w:start w:val="1"/>
      <w:numFmt w:val="lowerRoman"/>
      <w:lvlText w:val="%1."/>
      <w:lvlJc w:val="left"/>
      <w:pPr>
        <w:tabs>
          <w:tab w:val="num" w:pos="1288"/>
        </w:tabs>
        <w:ind w:left="1288" w:hanging="720"/>
      </w:pPr>
      <w:rPr>
        <w:rFonts w:hint="default"/>
      </w:rPr>
    </w:lvl>
    <w:lvl w:ilvl="1" w:tplc="B2865370">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3"/>
  </w:num>
  <w:num w:numId="2">
    <w:abstractNumId w:val="29"/>
  </w:num>
  <w:num w:numId="3">
    <w:abstractNumId w:val="6"/>
  </w:num>
  <w:num w:numId="4">
    <w:abstractNumId w:val="31"/>
  </w:num>
  <w:num w:numId="5">
    <w:abstractNumId w:val="1"/>
  </w:num>
  <w:num w:numId="6">
    <w:abstractNumId w:val="23"/>
  </w:num>
  <w:num w:numId="7">
    <w:abstractNumId w:val="15"/>
  </w:num>
  <w:num w:numId="8">
    <w:abstractNumId w:val="11"/>
  </w:num>
  <w:num w:numId="9">
    <w:abstractNumId w:val="19"/>
  </w:num>
  <w:num w:numId="10">
    <w:abstractNumId w:val="32"/>
  </w:num>
  <w:num w:numId="11">
    <w:abstractNumId w:val="18"/>
  </w:num>
  <w:num w:numId="12">
    <w:abstractNumId w:val="4"/>
  </w:num>
  <w:num w:numId="13">
    <w:abstractNumId w:val="17"/>
  </w:num>
  <w:num w:numId="14">
    <w:abstractNumId w:val="2"/>
  </w:num>
  <w:num w:numId="15">
    <w:abstractNumId w:val="36"/>
  </w:num>
  <w:num w:numId="16">
    <w:abstractNumId w:val="7"/>
  </w:num>
  <w:num w:numId="17">
    <w:abstractNumId w:val="0"/>
  </w:num>
  <w:num w:numId="18">
    <w:abstractNumId w:val="35"/>
  </w:num>
  <w:num w:numId="19">
    <w:abstractNumId w:val="20"/>
  </w:num>
  <w:num w:numId="20">
    <w:abstractNumId w:val="10"/>
  </w:num>
  <w:num w:numId="21">
    <w:abstractNumId w:val="5"/>
  </w:num>
  <w:num w:numId="22">
    <w:abstractNumId w:val="9"/>
  </w:num>
  <w:num w:numId="23">
    <w:abstractNumId w:val="3"/>
  </w:num>
  <w:num w:numId="24">
    <w:abstractNumId w:val="14"/>
  </w:num>
  <w:num w:numId="25">
    <w:abstractNumId w:val="33"/>
  </w:num>
  <w:num w:numId="26">
    <w:abstractNumId w:val="21"/>
  </w:num>
  <w:num w:numId="27">
    <w:abstractNumId w:val="24"/>
  </w:num>
  <w:num w:numId="28">
    <w:abstractNumId w:val="26"/>
  </w:num>
  <w:num w:numId="29">
    <w:abstractNumId w:val="22"/>
  </w:num>
  <w:num w:numId="30">
    <w:abstractNumId w:val="16"/>
  </w:num>
  <w:num w:numId="31">
    <w:abstractNumId w:val="8"/>
  </w:num>
  <w:num w:numId="32">
    <w:abstractNumId w:val="34"/>
  </w:num>
  <w:num w:numId="33">
    <w:abstractNumId w:val="27"/>
  </w:num>
  <w:num w:numId="34">
    <w:abstractNumId w:val="25"/>
  </w:num>
  <w:num w:numId="35">
    <w:abstractNumId w:val="30"/>
  </w:num>
  <w:num w:numId="36">
    <w:abstractNumId w:val="28"/>
  </w:num>
  <w:num w:numId="37">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13313" style="mso-position-vertical-relative:line" fill="f" fillcolor="window" stroke="f">
      <v:fill color="window"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20B"/>
    <w:rsid w:val="0000141E"/>
    <w:rsid w:val="0000280E"/>
    <w:rsid w:val="000047E0"/>
    <w:rsid w:val="00007116"/>
    <w:rsid w:val="000074FC"/>
    <w:rsid w:val="0001075D"/>
    <w:rsid w:val="000120B5"/>
    <w:rsid w:val="0001574C"/>
    <w:rsid w:val="00020EC4"/>
    <w:rsid w:val="00022CD1"/>
    <w:rsid w:val="00031A85"/>
    <w:rsid w:val="000332E4"/>
    <w:rsid w:val="000368E2"/>
    <w:rsid w:val="00036A9E"/>
    <w:rsid w:val="00036C6E"/>
    <w:rsid w:val="00040D76"/>
    <w:rsid w:val="000423C5"/>
    <w:rsid w:val="00043ACC"/>
    <w:rsid w:val="0004683C"/>
    <w:rsid w:val="0005080B"/>
    <w:rsid w:val="0005187A"/>
    <w:rsid w:val="000518C5"/>
    <w:rsid w:val="00051925"/>
    <w:rsid w:val="00052331"/>
    <w:rsid w:val="00053C21"/>
    <w:rsid w:val="00053EC6"/>
    <w:rsid w:val="00061986"/>
    <w:rsid w:val="000648C8"/>
    <w:rsid w:val="000725D9"/>
    <w:rsid w:val="00073617"/>
    <w:rsid w:val="0007388B"/>
    <w:rsid w:val="000744EA"/>
    <w:rsid w:val="000767EA"/>
    <w:rsid w:val="000819F2"/>
    <w:rsid w:val="000828FE"/>
    <w:rsid w:val="00090527"/>
    <w:rsid w:val="0009056F"/>
    <w:rsid w:val="00090E00"/>
    <w:rsid w:val="00090F7A"/>
    <w:rsid w:val="00094497"/>
    <w:rsid w:val="00094CAA"/>
    <w:rsid w:val="00095776"/>
    <w:rsid w:val="000958F6"/>
    <w:rsid w:val="00096557"/>
    <w:rsid w:val="000A626B"/>
    <w:rsid w:val="000A7F1A"/>
    <w:rsid w:val="000B03B2"/>
    <w:rsid w:val="000B2D69"/>
    <w:rsid w:val="000B39D6"/>
    <w:rsid w:val="000B543E"/>
    <w:rsid w:val="000B5D66"/>
    <w:rsid w:val="000C37DF"/>
    <w:rsid w:val="000C4D8D"/>
    <w:rsid w:val="000C7246"/>
    <w:rsid w:val="000D0D5F"/>
    <w:rsid w:val="000D2940"/>
    <w:rsid w:val="000D3CA1"/>
    <w:rsid w:val="000D5BC5"/>
    <w:rsid w:val="000E0B60"/>
    <w:rsid w:val="000E1C62"/>
    <w:rsid w:val="000E3027"/>
    <w:rsid w:val="000E3BD4"/>
    <w:rsid w:val="000E45EF"/>
    <w:rsid w:val="000E79D5"/>
    <w:rsid w:val="000F1636"/>
    <w:rsid w:val="000F39B1"/>
    <w:rsid w:val="000F4B26"/>
    <w:rsid w:val="000F612A"/>
    <w:rsid w:val="000F6234"/>
    <w:rsid w:val="000F7F7C"/>
    <w:rsid w:val="001057B6"/>
    <w:rsid w:val="001072BC"/>
    <w:rsid w:val="00107E16"/>
    <w:rsid w:val="00113A19"/>
    <w:rsid w:val="00114433"/>
    <w:rsid w:val="00117994"/>
    <w:rsid w:val="001200F6"/>
    <w:rsid w:val="001228A0"/>
    <w:rsid w:val="0012313E"/>
    <w:rsid w:val="001276D3"/>
    <w:rsid w:val="00127AD8"/>
    <w:rsid w:val="00131927"/>
    <w:rsid w:val="001333DF"/>
    <w:rsid w:val="00133BD2"/>
    <w:rsid w:val="001351DA"/>
    <w:rsid w:val="00144468"/>
    <w:rsid w:val="00144DC4"/>
    <w:rsid w:val="00147FD1"/>
    <w:rsid w:val="00152242"/>
    <w:rsid w:val="00152AE6"/>
    <w:rsid w:val="001536F5"/>
    <w:rsid w:val="001551D0"/>
    <w:rsid w:val="001564C3"/>
    <w:rsid w:val="001577EE"/>
    <w:rsid w:val="00160ED5"/>
    <w:rsid w:val="001613BF"/>
    <w:rsid w:val="001629A2"/>
    <w:rsid w:val="001703B5"/>
    <w:rsid w:val="00170B11"/>
    <w:rsid w:val="001755B8"/>
    <w:rsid w:val="00184F03"/>
    <w:rsid w:val="00184F2B"/>
    <w:rsid w:val="001873E3"/>
    <w:rsid w:val="001913E4"/>
    <w:rsid w:val="00192562"/>
    <w:rsid w:val="0019375E"/>
    <w:rsid w:val="00193F20"/>
    <w:rsid w:val="00194B8B"/>
    <w:rsid w:val="001A5CE3"/>
    <w:rsid w:val="001A641B"/>
    <w:rsid w:val="001A6EA4"/>
    <w:rsid w:val="001B176B"/>
    <w:rsid w:val="001B32B5"/>
    <w:rsid w:val="001B60E8"/>
    <w:rsid w:val="001B6F45"/>
    <w:rsid w:val="001B757F"/>
    <w:rsid w:val="001C0EEE"/>
    <w:rsid w:val="001C112F"/>
    <w:rsid w:val="001C44DB"/>
    <w:rsid w:val="001C47C4"/>
    <w:rsid w:val="001C5872"/>
    <w:rsid w:val="001C5F2C"/>
    <w:rsid w:val="001D03E1"/>
    <w:rsid w:val="001D0A65"/>
    <w:rsid w:val="001D4D7B"/>
    <w:rsid w:val="001D4F3D"/>
    <w:rsid w:val="001E1C31"/>
    <w:rsid w:val="001E1D74"/>
    <w:rsid w:val="001E2B7A"/>
    <w:rsid w:val="001E4821"/>
    <w:rsid w:val="001E58D5"/>
    <w:rsid w:val="001E75C7"/>
    <w:rsid w:val="001F013D"/>
    <w:rsid w:val="001F35A2"/>
    <w:rsid w:val="001F3925"/>
    <w:rsid w:val="001F54E1"/>
    <w:rsid w:val="001F7359"/>
    <w:rsid w:val="002028C8"/>
    <w:rsid w:val="00203A05"/>
    <w:rsid w:val="002046B2"/>
    <w:rsid w:val="00206701"/>
    <w:rsid w:val="00206791"/>
    <w:rsid w:val="00212CFA"/>
    <w:rsid w:val="00213470"/>
    <w:rsid w:val="002157F8"/>
    <w:rsid w:val="0021682F"/>
    <w:rsid w:val="00216873"/>
    <w:rsid w:val="002230DF"/>
    <w:rsid w:val="00225AE6"/>
    <w:rsid w:val="00230CB1"/>
    <w:rsid w:val="002320F8"/>
    <w:rsid w:val="002329F5"/>
    <w:rsid w:val="00234393"/>
    <w:rsid w:val="002357A8"/>
    <w:rsid w:val="0023604A"/>
    <w:rsid w:val="00236E99"/>
    <w:rsid w:val="002377FC"/>
    <w:rsid w:val="002378A7"/>
    <w:rsid w:val="00242166"/>
    <w:rsid w:val="00244628"/>
    <w:rsid w:val="00244AAD"/>
    <w:rsid w:val="00244F09"/>
    <w:rsid w:val="00246CB1"/>
    <w:rsid w:val="002517B9"/>
    <w:rsid w:val="002519C2"/>
    <w:rsid w:val="002547F7"/>
    <w:rsid w:val="002608CD"/>
    <w:rsid w:val="002609F3"/>
    <w:rsid w:val="00262558"/>
    <w:rsid w:val="0026431D"/>
    <w:rsid w:val="002644F9"/>
    <w:rsid w:val="0027126E"/>
    <w:rsid w:val="0027146B"/>
    <w:rsid w:val="0027478B"/>
    <w:rsid w:val="00276C95"/>
    <w:rsid w:val="00277A63"/>
    <w:rsid w:val="00277C16"/>
    <w:rsid w:val="00280506"/>
    <w:rsid w:val="00281B0C"/>
    <w:rsid w:val="00281F31"/>
    <w:rsid w:val="00285562"/>
    <w:rsid w:val="00286B64"/>
    <w:rsid w:val="002914A2"/>
    <w:rsid w:val="002A38A2"/>
    <w:rsid w:val="002B045D"/>
    <w:rsid w:val="002B33DF"/>
    <w:rsid w:val="002B49E0"/>
    <w:rsid w:val="002C13BF"/>
    <w:rsid w:val="002C2E94"/>
    <w:rsid w:val="002C301C"/>
    <w:rsid w:val="002C317E"/>
    <w:rsid w:val="002C3BA7"/>
    <w:rsid w:val="002C5C15"/>
    <w:rsid w:val="002C694E"/>
    <w:rsid w:val="002C75E4"/>
    <w:rsid w:val="002D2692"/>
    <w:rsid w:val="002D2D52"/>
    <w:rsid w:val="002D2E00"/>
    <w:rsid w:val="002D4937"/>
    <w:rsid w:val="002E2A2A"/>
    <w:rsid w:val="002E4C90"/>
    <w:rsid w:val="002E4DE4"/>
    <w:rsid w:val="002E54FA"/>
    <w:rsid w:val="002E5F2F"/>
    <w:rsid w:val="002E6771"/>
    <w:rsid w:val="002F487C"/>
    <w:rsid w:val="002F722E"/>
    <w:rsid w:val="003016C7"/>
    <w:rsid w:val="00304424"/>
    <w:rsid w:val="00305B65"/>
    <w:rsid w:val="00307103"/>
    <w:rsid w:val="003101AB"/>
    <w:rsid w:val="00310477"/>
    <w:rsid w:val="00312811"/>
    <w:rsid w:val="0031538A"/>
    <w:rsid w:val="00323F90"/>
    <w:rsid w:val="00326231"/>
    <w:rsid w:val="00330537"/>
    <w:rsid w:val="003313E7"/>
    <w:rsid w:val="00332A2F"/>
    <w:rsid w:val="00332C59"/>
    <w:rsid w:val="00334990"/>
    <w:rsid w:val="003351EC"/>
    <w:rsid w:val="003401BE"/>
    <w:rsid w:val="00342AF3"/>
    <w:rsid w:val="00345FDC"/>
    <w:rsid w:val="003477A6"/>
    <w:rsid w:val="00347CAE"/>
    <w:rsid w:val="00350BAE"/>
    <w:rsid w:val="00352E4F"/>
    <w:rsid w:val="00364AC4"/>
    <w:rsid w:val="00364DD5"/>
    <w:rsid w:val="00365D56"/>
    <w:rsid w:val="0037141C"/>
    <w:rsid w:val="00371F37"/>
    <w:rsid w:val="00372086"/>
    <w:rsid w:val="00372AE0"/>
    <w:rsid w:val="00373B51"/>
    <w:rsid w:val="00374F70"/>
    <w:rsid w:val="00377412"/>
    <w:rsid w:val="0038082C"/>
    <w:rsid w:val="00381CBE"/>
    <w:rsid w:val="00384163"/>
    <w:rsid w:val="003841CD"/>
    <w:rsid w:val="00384E97"/>
    <w:rsid w:val="00386718"/>
    <w:rsid w:val="00391841"/>
    <w:rsid w:val="00393E80"/>
    <w:rsid w:val="00394B81"/>
    <w:rsid w:val="00395112"/>
    <w:rsid w:val="003962AB"/>
    <w:rsid w:val="00397E24"/>
    <w:rsid w:val="003A0916"/>
    <w:rsid w:val="003A3B6A"/>
    <w:rsid w:val="003A42B4"/>
    <w:rsid w:val="003A4E9B"/>
    <w:rsid w:val="003A6195"/>
    <w:rsid w:val="003B2328"/>
    <w:rsid w:val="003B32BA"/>
    <w:rsid w:val="003B3966"/>
    <w:rsid w:val="003B3E9C"/>
    <w:rsid w:val="003B52FF"/>
    <w:rsid w:val="003B69FB"/>
    <w:rsid w:val="003B7346"/>
    <w:rsid w:val="003B7BC2"/>
    <w:rsid w:val="003C0F9C"/>
    <w:rsid w:val="003C4AEC"/>
    <w:rsid w:val="003C60E4"/>
    <w:rsid w:val="003C76E7"/>
    <w:rsid w:val="003D02C9"/>
    <w:rsid w:val="003D125E"/>
    <w:rsid w:val="003D3029"/>
    <w:rsid w:val="003D4A0E"/>
    <w:rsid w:val="003D630E"/>
    <w:rsid w:val="003D6423"/>
    <w:rsid w:val="003E0712"/>
    <w:rsid w:val="003E0B8F"/>
    <w:rsid w:val="003E2008"/>
    <w:rsid w:val="003E3D7D"/>
    <w:rsid w:val="003F0C0F"/>
    <w:rsid w:val="003F11D5"/>
    <w:rsid w:val="003F349E"/>
    <w:rsid w:val="004000CA"/>
    <w:rsid w:val="00405827"/>
    <w:rsid w:val="00414529"/>
    <w:rsid w:val="00416435"/>
    <w:rsid w:val="004208A0"/>
    <w:rsid w:val="004222F3"/>
    <w:rsid w:val="00422460"/>
    <w:rsid w:val="004226ED"/>
    <w:rsid w:val="00422C63"/>
    <w:rsid w:val="004273AB"/>
    <w:rsid w:val="00427C09"/>
    <w:rsid w:val="00427D5C"/>
    <w:rsid w:val="004303CF"/>
    <w:rsid w:val="00430C1C"/>
    <w:rsid w:val="00434DED"/>
    <w:rsid w:val="004373B0"/>
    <w:rsid w:val="00442A8E"/>
    <w:rsid w:val="004461D0"/>
    <w:rsid w:val="00447980"/>
    <w:rsid w:val="00452CBE"/>
    <w:rsid w:val="00453977"/>
    <w:rsid w:val="0045448E"/>
    <w:rsid w:val="004675E0"/>
    <w:rsid w:val="00470C4D"/>
    <w:rsid w:val="0047244D"/>
    <w:rsid w:val="00475C0E"/>
    <w:rsid w:val="00481D9A"/>
    <w:rsid w:val="0048215A"/>
    <w:rsid w:val="00482834"/>
    <w:rsid w:val="00483030"/>
    <w:rsid w:val="0048637D"/>
    <w:rsid w:val="00487C0B"/>
    <w:rsid w:val="00491A6A"/>
    <w:rsid w:val="00492D1C"/>
    <w:rsid w:val="00495458"/>
    <w:rsid w:val="004A02F4"/>
    <w:rsid w:val="004A0688"/>
    <w:rsid w:val="004A1463"/>
    <w:rsid w:val="004A1C53"/>
    <w:rsid w:val="004B22FF"/>
    <w:rsid w:val="004B262B"/>
    <w:rsid w:val="004B2B76"/>
    <w:rsid w:val="004B3A55"/>
    <w:rsid w:val="004B3C6F"/>
    <w:rsid w:val="004B4B3D"/>
    <w:rsid w:val="004B6029"/>
    <w:rsid w:val="004C5F3D"/>
    <w:rsid w:val="004C739E"/>
    <w:rsid w:val="004C7EA6"/>
    <w:rsid w:val="004D128F"/>
    <w:rsid w:val="004D140A"/>
    <w:rsid w:val="004D35B8"/>
    <w:rsid w:val="004D70D7"/>
    <w:rsid w:val="004E05ED"/>
    <w:rsid w:val="004E225D"/>
    <w:rsid w:val="004E26A2"/>
    <w:rsid w:val="004E2E24"/>
    <w:rsid w:val="004E3C1B"/>
    <w:rsid w:val="004E4963"/>
    <w:rsid w:val="004E514D"/>
    <w:rsid w:val="004F0CDD"/>
    <w:rsid w:val="004F1FAA"/>
    <w:rsid w:val="004F3B4B"/>
    <w:rsid w:val="004F65D2"/>
    <w:rsid w:val="005067ED"/>
    <w:rsid w:val="005108E1"/>
    <w:rsid w:val="00511884"/>
    <w:rsid w:val="00511C4F"/>
    <w:rsid w:val="00513E9D"/>
    <w:rsid w:val="00515BEF"/>
    <w:rsid w:val="0051603D"/>
    <w:rsid w:val="0051637F"/>
    <w:rsid w:val="00517B2F"/>
    <w:rsid w:val="00521FE4"/>
    <w:rsid w:val="005224C9"/>
    <w:rsid w:val="00524601"/>
    <w:rsid w:val="0052493E"/>
    <w:rsid w:val="00527C4C"/>
    <w:rsid w:val="005305CF"/>
    <w:rsid w:val="00530E36"/>
    <w:rsid w:val="00532531"/>
    <w:rsid w:val="00532A15"/>
    <w:rsid w:val="00532FAD"/>
    <w:rsid w:val="00540387"/>
    <w:rsid w:val="00540CFB"/>
    <w:rsid w:val="0054201E"/>
    <w:rsid w:val="005425BB"/>
    <w:rsid w:val="00545014"/>
    <w:rsid w:val="00546545"/>
    <w:rsid w:val="00547791"/>
    <w:rsid w:val="0055713E"/>
    <w:rsid w:val="0055775B"/>
    <w:rsid w:val="005602F5"/>
    <w:rsid w:val="0056222B"/>
    <w:rsid w:val="00564B62"/>
    <w:rsid w:val="00565F9E"/>
    <w:rsid w:val="0056754C"/>
    <w:rsid w:val="0057176D"/>
    <w:rsid w:val="00583929"/>
    <w:rsid w:val="005848D3"/>
    <w:rsid w:val="00586E04"/>
    <w:rsid w:val="00590744"/>
    <w:rsid w:val="0059091C"/>
    <w:rsid w:val="00591334"/>
    <w:rsid w:val="005919AD"/>
    <w:rsid w:val="00592625"/>
    <w:rsid w:val="0059425D"/>
    <w:rsid w:val="005A3A48"/>
    <w:rsid w:val="005A5CD9"/>
    <w:rsid w:val="005A7790"/>
    <w:rsid w:val="005B36B9"/>
    <w:rsid w:val="005B5CD3"/>
    <w:rsid w:val="005B5E6D"/>
    <w:rsid w:val="005B649B"/>
    <w:rsid w:val="005C016A"/>
    <w:rsid w:val="005C01C7"/>
    <w:rsid w:val="005C1618"/>
    <w:rsid w:val="005C34DD"/>
    <w:rsid w:val="005C515F"/>
    <w:rsid w:val="005C5A82"/>
    <w:rsid w:val="005C65CF"/>
    <w:rsid w:val="005C7326"/>
    <w:rsid w:val="005C7F7F"/>
    <w:rsid w:val="005D0264"/>
    <w:rsid w:val="005D1779"/>
    <w:rsid w:val="005D3337"/>
    <w:rsid w:val="005D3799"/>
    <w:rsid w:val="005D70CC"/>
    <w:rsid w:val="005E4CFA"/>
    <w:rsid w:val="005E4D1C"/>
    <w:rsid w:val="005E59C3"/>
    <w:rsid w:val="005F050D"/>
    <w:rsid w:val="005F5CE6"/>
    <w:rsid w:val="005F65CE"/>
    <w:rsid w:val="005F7DDF"/>
    <w:rsid w:val="006017A8"/>
    <w:rsid w:val="0061364D"/>
    <w:rsid w:val="0061497D"/>
    <w:rsid w:val="0061557B"/>
    <w:rsid w:val="00616882"/>
    <w:rsid w:val="00621CBA"/>
    <w:rsid w:val="00625B55"/>
    <w:rsid w:val="00625FD1"/>
    <w:rsid w:val="00626578"/>
    <w:rsid w:val="00626ABF"/>
    <w:rsid w:val="00626BF0"/>
    <w:rsid w:val="0063062C"/>
    <w:rsid w:val="00631E8D"/>
    <w:rsid w:val="00635981"/>
    <w:rsid w:val="006359BD"/>
    <w:rsid w:val="006376B1"/>
    <w:rsid w:val="00641BC2"/>
    <w:rsid w:val="006431D2"/>
    <w:rsid w:val="00651762"/>
    <w:rsid w:val="00660692"/>
    <w:rsid w:val="006612AD"/>
    <w:rsid w:val="00664346"/>
    <w:rsid w:val="00664D7C"/>
    <w:rsid w:val="006679E8"/>
    <w:rsid w:val="00670C89"/>
    <w:rsid w:val="00672E5D"/>
    <w:rsid w:val="00674FCD"/>
    <w:rsid w:val="00676DEF"/>
    <w:rsid w:val="00677ADB"/>
    <w:rsid w:val="00677B4D"/>
    <w:rsid w:val="0068058A"/>
    <w:rsid w:val="006812DC"/>
    <w:rsid w:val="00681C5F"/>
    <w:rsid w:val="00681F27"/>
    <w:rsid w:val="006823AB"/>
    <w:rsid w:val="006860F9"/>
    <w:rsid w:val="006902E1"/>
    <w:rsid w:val="006903B6"/>
    <w:rsid w:val="00690D13"/>
    <w:rsid w:val="006922AE"/>
    <w:rsid w:val="0069291E"/>
    <w:rsid w:val="00693FBA"/>
    <w:rsid w:val="00695637"/>
    <w:rsid w:val="00695A8C"/>
    <w:rsid w:val="00695D8B"/>
    <w:rsid w:val="0069719B"/>
    <w:rsid w:val="006A135F"/>
    <w:rsid w:val="006A4ADB"/>
    <w:rsid w:val="006A576E"/>
    <w:rsid w:val="006A5AFA"/>
    <w:rsid w:val="006B0763"/>
    <w:rsid w:val="006B0DE0"/>
    <w:rsid w:val="006B0EFD"/>
    <w:rsid w:val="006B2479"/>
    <w:rsid w:val="006C1E51"/>
    <w:rsid w:val="006C69A5"/>
    <w:rsid w:val="006D0003"/>
    <w:rsid w:val="006D464C"/>
    <w:rsid w:val="006D4E58"/>
    <w:rsid w:val="006E019C"/>
    <w:rsid w:val="006E0D59"/>
    <w:rsid w:val="006E3B21"/>
    <w:rsid w:val="006E7A0E"/>
    <w:rsid w:val="006F1C32"/>
    <w:rsid w:val="006F2C49"/>
    <w:rsid w:val="006F3A4B"/>
    <w:rsid w:val="006F416B"/>
    <w:rsid w:val="006F480A"/>
    <w:rsid w:val="00701E8B"/>
    <w:rsid w:val="007049C8"/>
    <w:rsid w:val="00706405"/>
    <w:rsid w:val="00714A87"/>
    <w:rsid w:val="007157B4"/>
    <w:rsid w:val="0071788C"/>
    <w:rsid w:val="00722C2C"/>
    <w:rsid w:val="00724693"/>
    <w:rsid w:val="007279EB"/>
    <w:rsid w:val="00731783"/>
    <w:rsid w:val="00731EAA"/>
    <w:rsid w:val="0073443F"/>
    <w:rsid w:val="00735001"/>
    <w:rsid w:val="00741CCF"/>
    <w:rsid w:val="00744CC3"/>
    <w:rsid w:val="0074703D"/>
    <w:rsid w:val="00747483"/>
    <w:rsid w:val="007515D3"/>
    <w:rsid w:val="007560CC"/>
    <w:rsid w:val="00760423"/>
    <w:rsid w:val="00761C32"/>
    <w:rsid w:val="00764242"/>
    <w:rsid w:val="00764E45"/>
    <w:rsid w:val="007720BB"/>
    <w:rsid w:val="0077467F"/>
    <w:rsid w:val="00775A99"/>
    <w:rsid w:val="007850A1"/>
    <w:rsid w:val="0078661A"/>
    <w:rsid w:val="00790DEA"/>
    <w:rsid w:val="007920DA"/>
    <w:rsid w:val="0079395C"/>
    <w:rsid w:val="00793C76"/>
    <w:rsid w:val="00796BEF"/>
    <w:rsid w:val="00797468"/>
    <w:rsid w:val="007A01E2"/>
    <w:rsid w:val="007A1009"/>
    <w:rsid w:val="007A4740"/>
    <w:rsid w:val="007A6157"/>
    <w:rsid w:val="007A6EE0"/>
    <w:rsid w:val="007A7BBA"/>
    <w:rsid w:val="007B1210"/>
    <w:rsid w:val="007B2B39"/>
    <w:rsid w:val="007B2B9E"/>
    <w:rsid w:val="007B4C8B"/>
    <w:rsid w:val="007B62B2"/>
    <w:rsid w:val="007C136F"/>
    <w:rsid w:val="007C14CF"/>
    <w:rsid w:val="007C5FD0"/>
    <w:rsid w:val="007D05B4"/>
    <w:rsid w:val="007D19B0"/>
    <w:rsid w:val="007D2641"/>
    <w:rsid w:val="007D59C4"/>
    <w:rsid w:val="007D760F"/>
    <w:rsid w:val="007E14A8"/>
    <w:rsid w:val="007E520B"/>
    <w:rsid w:val="007E5444"/>
    <w:rsid w:val="007E6762"/>
    <w:rsid w:val="007E7D61"/>
    <w:rsid w:val="007F13C7"/>
    <w:rsid w:val="007F2C1C"/>
    <w:rsid w:val="007F43F1"/>
    <w:rsid w:val="007F48CF"/>
    <w:rsid w:val="007F4926"/>
    <w:rsid w:val="007F7BF2"/>
    <w:rsid w:val="008033BA"/>
    <w:rsid w:val="008067F7"/>
    <w:rsid w:val="00807197"/>
    <w:rsid w:val="008074E7"/>
    <w:rsid w:val="00815FB5"/>
    <w:rsid w:val="00817923"/>
    <w:rsid w:val="00817AD7"/>
    <w:rsid w:val="0082409F"/>
    <w:rsid w:val="00824231"/>
    <w:rsid w:val="00824243"/>
    <w:rsid w:val="00824DD0"/>
    <w:rsid w:val="0082579F"/>
    <w:rsid w:val="00826B37"/>
    <w:rsid w:val="00827234"/>
    <w:rsid w:val="00835A0E"/>
    <w:rsid w:val="008362AC"/>
    <w:rsid w:val="00837B68"/>
    <w:rsid w:val="00840752"/>
    <w:rsid w:val="00840B12"/>
    <w:rsid w:val="008428EA"/>
    <w:rsid w:val="00842D15"/>
    <w:rsid w:val="00843BAB"/>
    <w:rsid w:val="008443AF"/>
    <w:rsid w:val="008500EC"/>
    <w:rsid w:val="00850821"/>
    <w:rsid w:val="00851CEE"/>
    <w:rsid w:val="00851F3E"/>
    <w:rsid w:val="00853A86"/>
    <w:rsid w:val="00863289"/>
    <w:rsid w:val="0086353C"/>
    <w:rsid w:val="00863B85"/>
    <w:rsid w:val="00863C26"/>
    <w:rsid w:val="00867F2A"/>
    <w:rsid w:val="00867F5A"/>
    <w:rsid w:val="00876A55"/>
    <w:rsid w:val="00881FCD"/>
    <w:rsid w:val="00882283"/>
    <w:rsid w:val="00883C98"/>
    <w:rsid w:val="00884342"/>
    <w:rsid w:val="00885CC0"/>
    <w:rsid w:val="008911E7"/>
    <w:rsid w:val="00893FA6"/>
    <w:rsid w:val="008948CC"/>
    <w:rsid w:val="008A511F"/>
    <w:rsid w:val="008A560D"/>
    <w:rsid w:val="008A711B"/>
    <w:rsid w:val="008A7B18"/>
    <w:rsid w:val="008B6528"/>
    <w:rsid w:val="008B6A7B"/>
    <w:rsid w:val="008B71FD"/>
    <w:rsid w:val="008C4EF8"/>
    <w:rsid w:val="008C68E9"/>
    <w:rsid w:val="008D0D12"/>
    <w:rsid w:val="008D3D99"/>
    <w:rsid w:val="008D7393"/>
    <w:rsid w:val="008D78CD"/>
    <w:rsid w:val="008D79EA"/>
    <w:rsid w:val="008E027C"/>
    <w:rsid w:val="008E383A"/>
    <w:rsid w:val="008E385B"/>
    <w:rsid w:val="008E5331"/>
    <w:rsid w:val="008E5E69"/>
    <w:rsid w:val="008E627B"/>
    <w:rsid w:val="008E7910"/>
    <w:rsid w:val="008F1095"/>
    <w:rsid w:val="008F2F2E"/>
    <w:rsid w:val="008F3986"/>
    <w:rsid w:val="00900F8B"/>
    <w:rsid w:val="00901C6A"/>
    <w:rsid w:val="009039AB"/>
    <w:rsid w:val="00904AFE"/>
    <w:rsid w:val="00910C11"/>
    <w:rsid w:val="00915B70"/>
    <w:rsid w:val="0092082B"/>
    <w:rsid w:val="00920D5C"/>
    <w:rsid w:val="00920DBC"/>
    <w:rsid w:val="00923839"/>
    <w:rsid w:val="00925A34"/>
    <w:rsid w:val="009320B8"/>
    <w:rsid w:val="00932154"/>
    <w:rsid w:val="0093283F"/>
    <w:rsid w:val="0093597E"/>
    <w:rsid w:val="00935CD7"/>
    <w:rsid w:val="0093649F"/>
    <w:rsid w:val="0093681C"/>
    <w:rsid w:val="00936B6A"/>
    <w:rsid w:val="0094254D"/>
    <w:rsid w:val="00945688"/>
    <w:rsid w:val="00952146"/>
    <w:rsid w:val="009551C6"/>
    <w:rsid w:val="009627F5"/>
    <w:rsid w:val="00962CB8"/>
    <w:rsid w:val="00966665"/>
    <w:rsid w:val="00971448"/>
    <w:rsid w:val="00971BCC"/>
    <w:rsid w:val="00973B34"/>
    <w:rsid w:val="009747DF"/>
    <w:rsid w:val="00975864"/>
    <w:rsid w:val="009851C1"/>
    <w:rsid w:val="0098630D"/>
    <w:rsid w:val="0098773A"/>
    <w:rsid w:val="00987C1A"/>
    <w:rsid w:val="009940E5"/>
    <w:rsid w:val="009970FC"/>
    <w:rsid w:val="009A424B"/>
    <w:rsid w:val="009A49C2"/>
    <w:rsid w:val="009A6F95"/>
    <w:rsid w:val="009B259F"/>
    <w:rsid w:val="009B6BE4"/>
    <w:rsid w:val="009B7887"/>
    <w:rsid w:val="009C11EB"/>
    <w:rsid w:val="009C2DB8"/>
    <w:rsid w:val="009C38D5"/>
    <w:rsid w:val="009C6900"/>
    <w:rsid w:val="009C736C"/>
    <w:rsid w:val="009D2C15"/>
    <w:rsid w:val="009D393E"/>
    <w:rsid w:val="009D3B64"/>
    <w:rsid w:val="009D4953"/>
    <w:rsid w:val="009D57F0"/>
    <w:rsid w:val="009E11CD"/>
    <w:rsid w:val="009E225C"/>
    <w:rsid w:val="009E4BFD"/>
    <w:rsid w:val="009E5EB7"/>
    <w:rsid w:val="009E72B9"/>
    <w:rsid w:val="009F10A4"/>
    <w:rsid w:val="009F1DCC"/>
    <w:rsid w:val="009F2145"/>
    <w:rsid w:val="009F2FDA"/>
    <w:rsid w:val="009F3FFA"/>
    <w:rsid w:val="009F7F22"/>
    <w:rsid w:val="00A07225"/>
    <w:rsid w:val="00A11177"/>
    <w:rsid w:val="00A15322"/>
    <w:rsid w:val="00A1762A"/>
    <w:rsid w:val="00A208C0"/>
    <w:rsid w:val="00A23D55"/>
    <w:rsid w:val="00A2437D"/>
    <w:rsid w:val="00A25709"/>
    <w:rsid w:val="00A2652F"/>
    <w:rsid w:val="00A273B1"/>
    <w:rsid w:val="00A327DC"/>
    <w:rsid w:val="00A33ACE"/>
    <w:rsid w:val="00A40AB5"/>
    <w:rsid w:val="00A423D6"/>
    <w:rsid w:val="00A47CD2"/>
    <w:rsid w:val="00A52E04"/>
    <w:rsid w:val="00A555C1"/>
    <w:rsid w:val="00A6042F"/>
    <w:rsid w:val="00A63090"/>
    <w:rsid w:val="00A64089"/>
    <w:rsid w:val="00A66676"/>
    <w:rsid w:val="00A72777"/>
    <w:rsid w:val="00A72AF1"/>
    <w:rsid w:val="00A7302F"/>
    <w:rsid w:val="00A75F38"/>
    <w:rsid w:val="00A77C34"/>
    <w:rsid w:val="00A8123D"/>
    <w:rsid w:val="00A8237C"/>
    <w:rsid w:val="00A8264D"/>
    <w:rsid w:val="00A84BC5"/>
    <w:rsid w:val="00A84EE9"/>
    <w:rsid w:val="00A85977"/>
    <w:rsid w:val="00A865F7"/>
    <w:rsid w:val="00A91EC4"/>
    <w:rsid w:val="00A9395C"/>
    <w:rsid w:val="00A9540F"/>
    <w:rsid w:val="00AA261D"/>
    <w:rsid w:val="00AA35D6"/>
    <w:rsid w:val="00AA41F4"/>
    <w:rsid w:val="00AA42E2"/>
    <w:rsid w:val="00AA43BF"/>
    <w:rsid w:val="00AA66D9"/>
    <w:rsid w:val="00AA7037"/>
    <w:rsid w:val="00AA7888"/>
    <w:rsid w:val="00AB2C82"/>
    <w:rsid w:val="00AB2C86"/>
    <w:rsid w:val="00AB3F5B"/>
    <w:rsid w:val="00AB4A01"/>
    <w:rsid w:val="00AB6AFE"/>
    <w:rsid w:val="00AC0850"/>
    <w:rsid w:val="00AC5FA2"/>
    <w:rsid w:val="00AC6CBC"/>
    <w:rsid w:val="00AC6E27"/>
    <w:rsid w:val="00AD4796"/>
    <w:rsid w:val="00AD4DAE"/>
    <w:rsid w:val="00AD6A28"/>
    <w:rsid w:val="00AE27BF"/>
    <w:rsid w:val="00AE2897"/>
    <w:rsid w:val="00AE36BE"/>
    <w:rsid w:val="00AE4696"/>
    <w:rsid w:val="00AE50E7"/>
    <w:rsid w:val="00AE6700"/>
    <w:rsid w:val="00AF0AAA"/>
    <w:rsid w:val="00AF1DDF"/>
    <w:rsid w:val="00AF35F6"/>
    <w:rsid w:val="00AF404A"/>
    <w:rsid w:val="00AF4689"/>
    <w:rsid w:val="00AF606F"/>
    <w:rsid w:val="00AF79BD"/>
    <w:rsid w:val="00AF7DC0"/>
    <w:rsid w:val="00B01D6B"/>
    <w:rsid w:val="00B02308"/>
    <w:rsid w:val="00B04D36"/>
    <w:rsid w:val="00B0628E"/>
    <w:rsid w:val="00B11813"/>
    <w:rsid w:val="00B12BC5"/>
    <w:rsid w:val="00B17E33"/>
    <w:rsid w:val="00B21B2E"/>
    <w:rsid w:val="00B21C6A"/>
    <w:rsid w:val="00B23786"/>
    <w:rsid w:val="00B25563"/>
    <w:rsid w:val="00B2615D"/>
    <w:rsid w:val="00B32C85"/>
    <w:rsid w:val="00B3432E"/>
    <w:rsid w:val="00B366AC"/>
    <w:rsid w:val="00B4051B"/>
    <w:rsid w:val="00B424F5"/>
    <w:rsid w:val="00B42F34"/>
    <w:rsid w:val="00B43704"/>
    <w:rsid w:val="00B43D7D"/>
    <w:rsid w:val="00B44F1E"/>
    <w:rsid w:val="00B456ED"/>
    <w:rsid w:val="00B47DF5"/>
    <w:rsid w:val="00B50B60"/>
    <w:rsid w:val="00B5110C"/>
    <w:rsid w:val="00B514E1"/>
    <w:rsid w:val="00B51ABE"/>
    <w:rsid w:val="00B53CDB"/>
    <w:rsid w:val="00B551F2"/>
    <w:rsid w:val="00B563C0"/>
    <w:rsid w:val="00B5796B"/>
    <w:rsid w:val="00B6283C"/>
    <w:rsid w:val="00B63F17"/>
    <w:rsid w:val="00B65C8E"/>
    <w:rsid w:val="00B65F2C"/>
    <w:rsid w:val="00B673C8"/>
    <w:rsid w:val="00B67767"/>
    <w:rsid w:val="00B70CB9"/>
    <w:rsid w:val="00B719F3"/>
    <w:rsid w:val="00B71AF9"/>
    <w:rsid w:val="00B744FD"/>
    <w:rsid w:val="00B76611"/>
    <w:rsid w:val="00B76CCA"/>
    <w:rsid w:val="00B80239"/>
    <w:rsid w:val="00B80E7C"/>
    <w:rsid w:val="00B843D9"/>
    <w:rsid w:val="00B87996"/>
    <w:rsid w:val="00B93223"/>
    <w:rsid w:val="00BA1D70"/>
    <w:rsid w:val="00BA786F"/>
    <w:rsid w:val="00BB43FC"/>
    <w:rsid w:val="00BB476D"/>
    <w:rsid w:val="00BB4DFC"/>
    <w:rsid w:val="00BB5354"/>
    <w:rsid w:val="00BB6FA4"/>
    <w:rsid w:val="00BB7985"/>
    <w:rsid w:val="00BC2277"/>
    <w:rsid w:val="00BC2F35"/>
    <w:rsid w:val="00BD4617"/>
    <w:rsid w:val="00BD4A82"/>
    <w:rsid w:val="00BD787E"/>
    <w:rsid w:val="00BD78C1"/>
    <w:rsid w:val="00BE22CB"/>
    <w:rsid w:val="00BE2504"/>
    <w:rsid w:val="00BE2A6C"/>
    <w:rsid w:val="00BE3003"/>
    <w:rsid w:val="00BE4D91"/>
    <w:rsid w:val="00BE4FA0"/>
    <w:rsid w:val="00BE5B75"/>
    <w:rsid w:val="00BE6A64"/>
    <w:rsid w:val="00BE6D4A"/>
    <w:rsid w:val="00BE721C"/>
    <w:rsid w:val="00BF28BA"/>
    <w:rsid w:val="00BF3020"/>
    <w:rsid w:val="00BF33BB"/>
    <w:rsid w:val="00BF6E67"/>
    <w:rsid w:val="00BF74D4"/>
    <w:rsid w:val="00C00EA7"/>
    <w:rsid w:val="00C02EF4"/>
    <w:rsid w:val="00C04546"/>
    <w:rsid w:val="00C046FB"/>
    <w:rsid w:val="00C04E77"/>
    <w:rsid w:val="00C073A9"/>
    <w:rsid w:val="00C10596"/>
    <w:rsid w:val="00C10909"/>
    <w:rsid w:val="00C14D42"/>
    <w:rsid w:val="00C15EAE"/>
    <w:rsid w:val="00C1704A"/>
    <w:rsid w:val="00C176F2"/>
    <w:rsid w:val="00C202E7"/>
    <w:rsid w:val="00C21985"/>
    <w:rsid w:val="00C220AD"/>
    <w:rsid w:val="00C24307"/>
    <w:rsid w:val="00C24552"/>
    <w:rsid w:val="00C26614"/>
    <w:rsid w:val="00C33EDB"/>
    <w:rsid w:val="00C37AA6"/>
    <w:rsid w:val="00C42470"/>
    <w:rsid w:val="00C43225"/>
    <w:rsid w:val="00C47895"/>
    <w:rsid w:val="00C503F0"/>
    <w:rsid w:val="00C62A06"/>
    <w:rsid w:val="00C63020"/>
    <w:rsid w:val="00C6388F"/>
    <w:rsid w:val="00C654AA"/>
    <w:rsid w:val="00C655A8"/>
    <w:rsid w:val="00C67478"/>
    <w:rsid w:val="00C72F68"/>
    <w:rsid w:val="00C73B10"/>
    <w:rsid w:val="00C75261"/>
    <w:rsid w:val="00C758BC"/>
    <w:rsid w:val="00C75A05"/>
    <w:rsid w:val="00C76F54"/>
    <w:rsid w:val="00C8153E"/>
    <w:rsid w:val="00C8359C"/>
    <w:rsid w:val="00C86BE7"/>
    <w:rsid w:val="00C87929"/>
    <w:rsid w:val="00C92F8A"/>
    <w:rsid w:val="00C95596"/>
    <w:rsid w:val="00CA152C"/>
    <w:rsid w:val="00CA32EB"/>
    <w:rsid w:val="00CA6CF4"/>
    <w:rsid w:val="00CB044A"/>
    <w:rsid w:val="00CB1135"/>
    <w:rsid w:val="00CB294F"/>
    <w:rsid w:val="00CB452F"/>
    <w:rsid w:val="00CB7810"/>
    <w:rsid w:val="00CC0865"/>
    <w:rsid w:val="00CC38A4"/>
    <w:rsid w:val="00CC627C"/>
    <w:rsid w:val="00CC7611"/>
    <w:rsid w:val="00CD05DA"/>
    <w:rsid w:val="00CD1814"/>
    <w:rsid w:val="00CD58F6"/>
    <w:rsid w:val="00CD597E"/>
    <w:rsid w:val="00CD719D"/>
    <w:rsid w:val="00CE269E"/>
    <w:rsid w:val="00CE2CE8"/>
    <w:rsid w:val="00CE3905"/>
    <w:rsid w:val="00CE3B24"/>
    <w:rsid w:val="00CE3C91"/>
    <w:rsid w:val="00CF0175"/>
    <w:rsid w:val="00CF0824"/>
    <w:rsid w:val="00CF0C95"/>
    <w:rsid w:val="00CF0D36"/>
    <w:rsid w:val="00CF1CF7"/>
    <w:rsid w:val="00CF1FC1"/>
    <w:rsid w:val="00CF3802"/>
    <w:rsid w:val="00CF3E32"/>
    <w:rsid w:val="00CF4B9E"/>
    <w:rsid w:val="00CF57DE"/>
    <w:rsid w:val="00CF6C08"/>
    <w:rsid w:val="00D0206C"/>
    <w:rsid w:val="00D04F06"/>
    <w:rsid w:val="00D07414"/>
    <w:rsid w:val="00D11C19"/>
    <w:rsid w:val="00D12569"/>
    <w:rsid w:val="00D20C5E"/>
    <w:rsid w:val="00D22B3B"/>
    <w:rsid w:val="00D23321"/>
    <w:rsid w:val="00D24A12"/>
    <w:rsid w:val="00D26304"/>
    <w:rsid w:val="00D26C5E"/>
    <w:rsid w:val="00D27A7C"/>
    <w:rsid w:val="00D30E31"/>
    <w:rsid w:val="00D320E7"/>
    <w:rsid w:val="00D33B59"/>
    <w:rsid w:val="00D36E08"/>
    <w:rsid w:val="00D43B51"/>
    <w:rsid w:val="00D458B9"/>
    <w:rsid w:val="00D469C2"/>
    <w:rsid w:val="00D50DAD"/>
    <w:rsid w:val="00D60B45"/>
    <w:rsid w:val="00D60DB2"/>
    <w:rsid w:val="00D642A4"/>
    <w:rsid w:val="00D71229"/>
    <w:rsid w:val="00D71C08"/>
    <w:rsid w:val="00D727E6"/>
    <w:rsid w:val="00D728CD"/>
    <w:rsid w:val="00D75B3C"/>
    <w:rsid w:val="00D7607E"/>
    <w:rsid w:val="00D82607"/>
    <w:rsid w:val="00D828EC"/>
    <w:rsid w:val="00D82942"/>
    <w:rsid w:val="00D832B8"/>
    <w:rsid w:val="00D83388"/>
    <w:rsid w:val="00D86A6B"/>
    <w:rsid w:val="00D904AE"/>
    <w:rsid w:val="00D90508"/>
    <w:rsid w:val="00D92F6F"/>
    <w:rsid w:val="00D951AD"/>
    <w:rsid w:val="00D97A7E"/>
    <w:rsid w:val="00DA0214"/>
    <w:rsid w:val="00DA487F"/>
    <w:rsid w:val="00DA51E3"/>
    <w:rsid w:val="00DA6B50"/>
    <w:rsid w:val="00DA7B92"/>
    <w:rsid w:val="00DB29D5"/>
    <w:rsid w:val="00DC07FF"/>
    <w:rsid w:val="00DC5BE7"/>
    <w:rsid w:val="00DD0D4F"/>
    <w:rsid w:val="00DD31CC"/>
    <w:rsid w:val="00DD565E"/>
    <w:rsid w:val="00DD598D"/>
    <w:rsid w:val="00DE0BF6"/>
    <w:rsid w:val="00DE623E"/>
    <w:rsid w:val="00DF01A2"/>
    <w:rsid w:val="00DF15A3"/>
    <w:rsid w:val="00DF2131"/>
    <w:rsid w:val="00DF2CE9"/>
    <w:rsid w:val="00DF7385"/>
    <w:rsid w:val="00E0008A"/>
    <w:rsid w:val="00E00F91"/>
    <w:rsid w:val="00E0352A"/>
    <w:rsid w:val="00E0453F"/>
    <w:rsid w:val="00E06411"/>
    <w:rsid w:val="00E13E59"/>
    <w:rsid w:val="00E16E7F"/>
    <w:rsid w:val="00E173EE"/>
    <w:rsid w:val="00E205CA"/>
    <w:rsid w:val="00E229B4"/>
    <w:rsid w:val="00E22AD9"/>
    <w:rsid w:val="00E22F05"/>
    <w:rsid w:val="00E230D3"/>
    <w:rsid w:val="00E269CD"/>
    <w:rsid w:val="00E30BDD"/>
    <w:rsid w:val="00E3123F"/>
    <w:rsid w:val="00E330A5"/>
    <w:rsid w:val="00E36326"/>
    <w:rsid w:val="00E37887"/>
    <w:rsid w:val="00E423B1"/>
    <w:rsid w:val="00E42FF9"/>
    <w:rsid w:val="00E45D2D"/>
    <w:rsid w:val="00E466E9"/>
    <w:rsid w:val="00E5040E"/>
    <w:rsid w:val="00E5445A"/>
    <w:rsid w:val="00E56C05"/>
    <w:rsid w:val="00E57CB3"/>
    <w:rsid w:val="00E63372"/>
    <w:rsid w:val="00E64A20"/>
    <w:rsid w:val="00E66AAA"/>
    <w:rsid w:val="00E66E7A"/>
    <w:rsid w:val="00E676AF"/>
    <w:rsid w:val="00E67F96"/>
    <w:rsid w:val="00E71353"/>
    <w:rsid w:val="00E72ED0"/>
    <w:rsid w:val="00E74926"/>
    <w:rsid w:val="00E75275"/>
    <w:rsid w:val="00E76DCE"/>
    <w:rsid w:val="00E77CB5"/>
    <w:rsid w:val="00E80CF9"/>
    <w:rsid w:val="00E82F98"/>
    <w:rsid w:val="00E83B8E"/>
    <w:rsid w:val="00E85C39"/>
    <w:rsid w:val="00E879D7"/>
    <w:rsid w:val="00E923C9"/>
    <w:rsid w:val="00E95261"/>
    <w:rsid w:val="00EA0691"/>
    <w:rsid w:val="00EA2061"/>
    <w:rsid w:val="00EA5499"/>
    <w:rsid w:val="00EA64A3"/>
    <w:rsid w:val="00EB1D2C"/>
    <w:rsid w:val="00EB1E55"/>
    <w:rsid w:val="00EB468F"/>
    <w:rsid w:val="00EB5E99"/>
    <w:rsid w:val="00EB6FCB"/>
    <w:rsid w:val="00EC2774"/>
    <w:rsid w:val="00EC42C3"/>
    <w:rsid w:val="00EC7C61"/>
    <w:rsid w:val="00ED0354"/>
    <w:rsid w:val="00ED23C3"/>
    <w:rsid w:val="00ED3B5B"/>
    <w:rsid w:val="00ED50DD"/>
    <w:rsid w:val="00ED6C52"/>
    <w:rsid w:val="00ED6C5A"/>
    <w:rsid w:val="00EE0BE4"/>
    <w:rsid w:val="00EE2D92"/>
    <w:rsid w:val="00EE40B1"/>
    <w:rsid w:val="00EE4382"/>
    <w:rsid w:val="00EE577F"/>
    <w:rsid w:val="00EF2071"/>
    <w:rsid w:val="00F00368"/>
    <w:rsid w:val="00F0488C"/>
    <w:rsid w:val="00F10352"/>
    <w:rsid w:val="00F127B3"/>
    <w:rsid w:val="00F1365E"/>
    <w:rsid w:val="00F146AE"/>
    <w:rsid w:val="00F26B1A"/>
    <w:rsid w:val="00F26C63"/>
    <w:rsid w:val="00F300E3"/>
    <w:rsid w:val="00F32962"/>
    <w:rsid w:val="00F32B83"/>
    <w:rsid w:val="00F342DB"/>
    <w:rsid w:val="00F34B25"/>
    <w:rsid w:val="00F35D96"/>
    <w:rsid w:val="00F36192"/>
    <w:rsid w:val="00F36362"/>
    <w:rsid w:val="00F3734D"/>
    <w:rsid w:val="00F4190B"/>
    <w:rsid w:val="00F447B4"/>
    <w:rsid w:val="00F44AF4"/>
    <w:rsid w:val="00F53472"/>
    <w:rsid w:val="00F55354"/>
    <w:rsid w:val="00F602B9"/>
    <w:rsid w:val="00F61406"/>
    <w:rsid w:val="00F62C5A"/>
    <w:rsid w:val="00F63A60"/>
    <w:rsid w:val="00F64C4C"/>
    <w:rsid w:val="00F6673F"/>
    <w:rsid w:val="00F70E6F"/>
    <w:rsid w:val="00F71CCD"/>
    <w:rsid w:val="00F722F9"/>
    <w:rsid w:val="00F7500F"/>
    <w:rsid w:val="00F77162"/>
    <w:rsid w:val="00F77C7F"/>
    <w:rsid w:val="00F80A4C"/>
    <w:rsid w:val="00F80C34"/>
    <w:rsid w:val="00F824B3"/>
    <w:rsid w:val="00F82736"/>
    <w:rsid w:val="00F84B0E"/>
    <w:rsid w:val="00F9051E"/>
    <w:rsid w:val="00F93F9B"/>
    <w:rsid w:val="00F94CC8"/>
    <w:rsid w:val="00FA039C"/>
    <w:rsid w:val="00FA11DB"/>
    <w:rsid w:val="00FA524A"/>
    <w:rsid w:val="00FA6B48"/>
    <w:rsid w:val="00FA6F24"/>
    <w:rsid w:val="00FB0A19"/>
    <w:rsid w:val="00FB1805"/>
    <w:rsid w:val="00FB1822"/>
    <w:rsid w:val="00FB5455"/>
    <w:rsid w:val="00FC0608"/>
    <w:rsid w:val="00FC0BBC"/>
    <w:rsid w:val="00FC1B3E"/>
    <w:rsid w:val="00FC3F82"/>
    <w:rsid w:val="00FC59E0"/>
    <w:rsid w:val="00FC5A13"/>
    <w:rsid w:val="00FC73FF"/>
    <w:rsid w:val="00FD2A1C"/>
    <w:rsid w:val="00FD387C"/>
    <w:rsid w:val="00FD3DAD"/>
    <w:rsid w:val="00FD488F"/>
    <w:rsid w:val="00FD7A23"/>
    <w:rsid w:val="00FD7BB6"/>
    <w:rsid w:val="00FD7F2B"/>
    <w:rsid w:val="00FE1656"/>
    <w:rsid w:val="00FE20AF"/>
    <w:rsid w:val="00FE3529"/>
    <w:rsid w:val="00FE3771"/>
    <w:rsid w:val="00FF37A4"/>
    <w:rsid w:val="00FF3F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13313" style="mso-position-vertical-relative:line" fill="f" fillcolor="window" stroke="f">
      <v:fill color="window"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kern w:val="24"/>
      <w:sz w:val="24"/>
      <w:lang w:eastAsia="en-U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link w:val="Heading2Char"/>
    <w:qFormat/>
    <w:pPr>
      <w:keepNext/>
      <w:outlineLvl w:val="1"/>
    </w:pPr>
    <w:rPr>
      <w:rFonts w:ascii="Arial" w:hAnsi="Arial"/>
      <w:b/>
      <w:sz w:val="22"/>
    </w:rPr>
  </w:style>
  <w:style w:type="paragraph" w:styleId="Heading3">
    <w:name w:val="heading 3"/>
    <w:basedOn w:val="Normal"/>
    <w:next w:val="Normal"/>
    <w:qFormat/>
    <w:pPr>
      <w:keepNext/>
      <w:ind w:right="209"/>
      <w:outlineLvl w:val="2"/>
    </w:pPr>
    <w:rPr>
      <w:b/>
      <w:kern w:val="0"/>
    </w:rPr>
  </w:style>
  <w:style w:type="paragraph" w:styleId="Heading4">
    <w:name w:val="heading 4"/>
    <w:basedOn w:val="Normal"/>
    <w:next w:val="Normal"/>
    <w:qFormat/>
    <w:pPr>
      <w:keepNext/>
      <w:ind w:right="2272"/>
      <w:outlineLvl w:val="3"/>
    </w:pPr>
    <w:rPr>
      <w:rFonts w:ascii="Arial" w:hAnsi="Arial"/>
      <w:b/>
      <w:kern w:val="0"/>
      <w:sz w:val="22"/>
    </w:rPr>
  </w:style>
  <w:style w:type="paragraph" w:styleId="Heading5">
    <w:name w:val="heading 5"/>
    <w:basedOn w:val="Normal"/>
    <w:next w:val="Normal"/>
    <w:qFormat/>
    <w:pPr>
      <w:keepNext/>
      <w:jc w:val="left"/>
      <w:outlineLvl w:val="4"/>
    </w:pPr>
    <w:rPr>
      <w:rFonts w:ascii="Arial" w:hAnsi="Arial"/>
      <w:kern w:val="0"/>
      <w:sz w:val="22"/>
    </w:rPr>
  </w:style>
  <w:style w:type="paragraph" w:styleId="Heading6">
    <w:name w:val="heading 6"/>
    <w:basedOn w:val="Normal"/>
    <w:next w:val="Normal"/>
    <w:qFormat/>
    <w:pPr>
      <w:keepNext/>
      <w:ind w:right="2223"/>
      <w:outlineLvl w:val="5"/>
    </w:pPr>
    <w:rPr>
      <w:rFonts w:ascii="Arial" w:hAnsi="Arial"/>
      <w:b/>
      <w:kern w:val="0"/>
      <w:sz w:val="30"/>
    </w:rPr>
  </w:style>
  <w:style w:type="paragraph" w:styleId="Heading7">
    <w:name w:val="heading 7"/>
    <w:basedOn w:val="Normal"/>
    <w:next w:val="Normal"/>
    <w:qFormat/>
    <w:pPr>
      <w:keepNext/>
      <w:ind w:right="2272"/>
      <w:outlineLvl w:val="6"/>
    </w:pPr>
    <w:rPr>
      <w:rFonts w:ascii="Arial" w:hAnsi="Arial"/>
      <w:b/>
      <w:kern w:val="0"/>
    </w:rPr>
  </w:style>
  <w:style w:type="paragraph" w:styleId="Heading8">
    <w:name w:val="heading 8"/>
    <w:basedOn w:val="Normal"/>
    <w:next w:val="Normal"/>
    <w:qFormat/>
    <w:pPr>
      <w:keepNext/>
      <w:ind w:left="1080" w:hanging="1080"/>
      <w:outlineLvl w:val="7"/>
    </w:pPr>
    <w:rPr>
      <w:b/>
      <w:i/>
    </w:rPr>
  </w:style>
  <w:style w:type="paragraph" w:styleId="Heading9">
    <w:name w:val="heading 9"/>
    <w:basedOn w:val="Normal"/>
    <w:next w:val="Normal"/>
    <w:qFormat/>
    <w:pPr>
      <w:keepNext/>
      <w:ind w:right="2223"/>
      <w:jc w:val="center"/>
      <w:outlineLvl w:val="8"/>
    </w:pPr>
    <w:rPr>
      <w:rFonts w:ascii="Arial" w:hAnsi="Arial"/>
      <w:b/>
      <w:kern w:val="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pPr>
      <w:tabs>
        <w:tab w:val="left" w:pos="284"/>
      </w:tabs>
      <w:ind w:left="900" w:right="522" w:hanging="900"/>
    </w:pPr>
    <w:rPr>
      <w:rFonts w:ascii="Arial" w:hAnsi="Arial"/>
    </w:rPr>
  </w:style>
  <w:style w:type="paragraph" w:styleId="BodyText3">
    <w:name w:val="Body Text 3"/>
    <w:basedOn w:val="Normal"/>
    <w:pPr>
      <w:tabs>
        <w:tab w:val="left" w:pos="7230"/>
      </w:tabs>
      <w:ind w:right="2223"/>
    </w:pPr>
    <w:rPr>
      <w:rFonts w:ascii="Arial" w:hAnsi="Arial"/>
      <w:kern w:val="0"/>
    </w:rPr>
  </w:style>
  <w:style w:type="paragraph" w:styleId="BodyText">
    <w:name w:val="Body Text"/>
    <w:basedOn w:val="Normal"/>
    <w:pPr>
      <w:ind w:right="209"/>
    </w:pPr>
    <w:rPr>
      <w:rFonts w:ascii="Arial" w:hAnsi="Arial"/>
      <w:kern w:val="0"/>
    </w:rPr>
  </w:style>
  <w:style w:type="paragraph" w:styleId="BodyTextIndent">
    <w:name w:val="Body Text Indent"/>
    <w:basedOn w:val="Normal"/>
    <w:pPr>
      <w:ind w:left="709" w:hanging="709"/>
      <w:jc w:val="left"/>
    </w:pPr>
    <w:rPr>
      <w:snapToGrid w:val="0"/>
      <w:color w:val="000000"/>
      <w:kern w:val="0"/>
      <w:sz w:val="23"/>
      <w:lang w:val="en-US"/>
    </w:rPr>
  </w:style>
  <w:style w:type="paragraph" w:styleId="Header">
    <w:name w:val="header"/>
    <w:basedOn w:val="Normal"/>
    <w:pPr>
      <w:tabs>
        <w:tab w:val="center" w:pos="4320"/>
        <w:tab w:val="right" w:pos="8640"/>
      </w:tabs>
      <w:jc w:val="left"/>
    </w:pPr>
    <w:rPr>
      <w:kern w:val="0"/>
    </w:rPr>
  </w:style>
  <w:style w:type="paragraph" w:styleId="MessageHeader">
    <w:name w:val="Message Header"/>
    <w:basedOn w:val="BodyText"/>
    <w:pPr>
      <w:keepLines/>
      <w:tabs>
        <w:tab w:val="left" w:pos="3600"/>
        <w:tab w:val="left" w:pos="4680"/>
      </w:tabs>
      <w:spacing w:after="240"/>
      <w:ind w:left="1080" w:right="2880" w:hanging="1080"/>
      <w:jc w:val="left"/>
    </w:pPr>
    <w:rPr>
      <w:sz w:val="20"/>
      <w:lang w:val="en-US"/>
    </w:rPr>
  </w:style>
  <w:style w:type="paragraph" w:styleId="BodyText2">
    <w:name w:val="Body Text 2"/>
    <w:basedOn w:val="Normal"/>
    <w:pPr>
      <w:ind w:right="2272"/>
    </w:pPr>
    <w:rPr>
      <w:rFonts w:ascii="Arial" w:hAnsi="Arial"/>
      <w:kern w:val="0"/>
      <w:sz w:val="22"/>
    </w:rPr>
  </w:style>
  <w:style w:type="character" w:styleId="Hyperlink">
    <w:name w:val="Hyperlink"/>
    <w:rPr>
      <w:color w:val="0000FF"/>
      <w:u w:val="single"/>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tabs>
        <w:tab w:val="right" w:leader="dot" w:pos="9017"/>
      </w:tabs>
      <w:ind w:left="709"/>
    </w:pPr>
    <w:rPr>
      <w:rFonts w:ascii="Arial" w:hAnsi="Arial"/>
      <w:noProof/>
    </w:r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odyTextIndent2">
    <w:name w:val="Body Text Indent 2"/>
    <w:basedOn w:val="Normal"/>
    <w:pPr>
      <w:tabs>
        <w:tab w:val="left" w:pos="426"/>
        <w:tab w:val="left" w:pos="1134"/>
      </w:tabs>
      <w:ind w:left="1134" w:hanging="992"/>
    </w:pPr>
    <w:rPr>
      <w:rFonts w:ascii="Arial" w:hAnsi="Arial"/>
      <w:sz w:val="22"/>
    </w:rPr>
  </w:style>
  <w:style w:type="paragraph" w:styleId="BodyTextIndent3">
    <w:name w:val="Body Text Indent 3"/>
    <w:basedOn w:val="Normal"/>
    <w:pPr>
      <w:ind w:left="284" w:hanging="284"/>
    </w:pPr>
    <w:rPr>
      <w:sz w:val="22"/>
    </w:rPr>
  </w:style>
  <w:style w:type="table" w:styleId="TableGrid">
    <w:name w:val="Table Grid"/>
    <w:basedOn w:val="TableNormal"/>
    <w:rsid w:val="008242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rsid w:val="004F65D2"/>
    <w:rPr>
      <w:vertAlign w:val="superscript"/>
    </w:rPr>
  </w:style>
  <w:style w:type="paragraph" w:styleId="FootnoteText">
    <w:name w:val="footnote text"/>
    <w:basedOn w:val="Normal"/>
    <w:link w:val="FootnoteTextChar"/>
    <w:uiPriority w:val="99"/>
    <w:semiHidden/>
    <w:rsid w:val="00CC627C"/>
    <w:rPr>
      <w:sz w:val="20"/>
    </w:rPr>
  </w:style>
  <w:style w:type="paragraph" w:styleId="BalloonText">
    <w:name w:val="Balloon Text"/>
    <w:basedOn w:val="Normal"/>
    <w:semiHidden/>
    <w:rsid w:val="00E74926"/>
    <w:rPr>
      <w:rFonts w:ascii="Tahoma" w:hAnsi="Tahoma" w:cs="Tahoma"/>
      <w:sz w:val="16"/>
      <w:szCs w:val="16"/>
    </w:rPr>
  </w:style>
  <w:style w:type="paragraph" w:styleId="NormalWeb">
    <w:name w:val="Normal (Web)"/>
    <w:basedOn w:val="Normal"/>
    <w:rsid w:val="00A72777"/>
    <w:pPr>
      <w:spacing w:before="100" w:beforeAutospacing="1" w:after="100" w:afterAutospacing="1" w:line="360" w:lineRule="auto"/>
    </w:pPr>
    <w:rPr>
      <w:kern w:val="0"/>
      <w:szCs w:val="24"/>
      <w:lang w:eastAsia="en-GB"/>
    </w:rPr>
  </w:style>
  <w:style w:type="paragraph" w:styleId="Revision">
    <w:name w:val="Revision"/>
    <w:hidden/>
    <w:uiPriority w:val="99"/>
    <w:semiHidden/>
    <w:rsid w:val="00C046FB"/>
    <w:rPr>
      <w:kern w:val="24"/>
      <w:sz w:val="24"/>
      <w:lang w:eastAsia="en-US"/>
    </w:rPr>
  </w:style>
  <w:style w:type="character" w:customStyle="1" w:styleId="FooterChar">
    <w:name w:val="Footer Char"/>
    <w:link w:val="Footer"/>
    <w:uiPriority w:val="99"/>
    <w:rsid w:val="00022CD1"/>
    <w:rPr>
      <w:kern w:val="24"/>
      <w:sz w:val="24"/>
      <w:lang w:eastAsia="en-US"/>
    </w:rPr>
  </w:style>
  <w:style w:type="paragraph" w:styleId="ListNumber3">
    <w:name w:val="List Number 3"/>
    <w:basedOn w:val="Normal"/>
    <w:rsid w:val="00B17E33"/>
    <w:pPr>
      <w:numPr>
        <w:numId w:val="17"/>
      </w:numPr>
    </w:pPr>
  </w:style>
  <w:style w:type="paragraph" w:styleId="ListParagraph">
    <w:name w:val="List Paragraph"/>
    <w:basedOn w:val="Normal"/>
    <w:uiPriority w:val="34"/>
    <w:qFormat/>
    <w:rsid w:val="00C654AA"/>
    <w:pPr>
      <w:spacing w:after="200" w:line="276" w:lineRule="auto"/>
      <w:ind w:left="720"/>
      <w:contextualSpacing/>
      <w:jc w:val="left"/>
    </w:pPr>
    <w:rPr>
      <w:rFonts w:ascii="Calibri" w:hAnsi="Calibri"/>
      <w:kern w:val="0"/>
      <w:sz w:val="22"/>
      <w:szCs w:val="22"/>
      <w:lang w:eastAsia="en-GB"/>
    </w:rPr>
  </w:style>
  <w:style w:type="paragraph" w:styleId="NoSpacing">
    <w:name w:val="No Spacing"/>
    <w:uiPriority w:val="1"/>
    <w:qFormat/>
    <w:rsid w:val="00C654AA"/>
    <w:pPr>
      <w:jc w:val="both"/>
    </w:pPr>
    <w:rPr>
      <w:kern w:val="24"/>
      <w:sz w:val="24"/>
      <w:lang w:eastAsia="en-US"/>
    </w:rPr>
  </w:style>
  <w:style w:type="character" w:styleId="CommentReference">
    <w:name w:val="annotation reference"/>
    <w:uiPriority w:val="99"/>
    <w:semiHidden/>
    <w:unhideWhenUsed/>
    <w:rsid w:val="0027478B"/>
    <w:rPr>
      <w:sz w:val="16"/>
      <w:szCs w:val="16"/>
    </w:rPr>
  </w:style>
  <w:style w:type="paragraph" w:styleId="CommentText">
    <w:name w:val="annotation text"/>
    <w:basedOn w:val="Normal"/>
    <w:link w:val="CommentTextChar"/>
    <w:uiPriority w:val="99"/>
    <w:semiHidden/>
    <w:unhideWhenUsed/>
    <w:rsid w:val="0027478B"/>
    <w:rPr>
      <w:sz w:val="20"/>
    </w:rPr>
  </w:style>
  <w:style w:type="character" w:customStyle="1" w:styleId="CommentTextChar">
    <w:name w:val="Comment Text Char"/>
    <w:link w:val="CommentText"/>
    <w:uiPriority w:val="99"/>
    <w:semiHidden/>
    <w:rsid w:val="0027478B"/>
    <w:rPr>
      <w:kern w:val="24"/>
      <w:lang w:val="en-GB"/>
    </w:rPr>
  </w:style>
  <w:style w:type="paragraph" w:styleId="CommentSubject">
    <w:name w:val="annotation subject"/>
    <w:basedOn w:val="CommentText"/>
    <w:next w:val="CommentText"/>
    <w:link w:val="CommentSubjectChar"/>
    <w:uiPriority w:val="99"/>
    <w:semiHidden/>
    <w:unhideWhenUsed/>
    <w:rsid w:val="0027478B"/>
    <w:rPr>
      <w:b/>
      <w:bCs/>
    </w:rPr>
  </w:style>
  <w:style w:type="character" w:customStyle="1" w:styleId="CommentSubjectChar">
    <w:name w:val="Comment Subject Char"/>
    <w:link w:val="CommentSubject"/>
    <w:uiPriority w:val="99"/>
    <w:semiHidden/>
    <w:rsid w:val="0027478B"/>
    <w:rPr>
      <w:b/>
      <w:bCs/>
      <w:kern w:val="24"/>
      <w:lang w:val="en-GB"/>
    </w:rPr>
  </w:style>
  <w:style w:type="paragraph" w:customStyle="1" w:styleId="list0020paragraph">
    <w:name w:val="list_0020paragraph"/>
    <w:basedOn w:val="Normal"/>
    <w:rsid w:val="002D4937"/>
    <w:pPr>
      <w:spacing w:before="100" w:beforeAutospacing="1" w:after="100" w:afterAutospacing="1"/>
      <w:jc w:val="left"/>
    </w:pPr>
    <w:rPr>
      <w:kern w:val="0"/>
      <w:szCs w:val="24"/>
      <w:lang w:val="en-US"/>
    </w:rPr>
  </w:style>
  <w:style w:type="character" w:customStyle="1" w:styleId="list0020paragraphchar">
    <w:name w:val="list_0020paragraph__char"/>
    <w:basedOn w:val="DefaultParagraphFont"/>
    <w:rsid w:val="002D4937"/>
  </w:style>
  <w:style w:type="paragraph" w:customStyle="1" w:styleId="Default">
    <w:name w:val="Default"/>
    <w:rsid w:val="0027146B"/>
    <w:pPr>
      <w:autoSpaceDE w:val="0"/>
      <w:autoSpaceDN w:val="0"/>
      <w:adjustRightInd w:val="0"/>
    </w:pPr>
    <w:rPr>
      <w:rFonts w:eastAsia="Calibri"/>
      <w:color w:val="000000"/>
      <w:sz w:val="24"/>
      <w:szCs w:val="24"/>
      <w:lang w:eastAsia="en-US"/>
    </w:rPr>
  </w:style>
  <w:style w:type="character" w:customStyle="1" w:styleId="Heading2Char">
    <w:name w:val="Heading 2 Char"/>
    <w:basedOn w:val="DefaultParagraphFont"/>
    <w:link w:val="Heading2"/>
    <w:rsid w:val="002157F8"/>
    <w:rPr>
      <w:rFonts w:ascii="Arial" w:hAnsi="Arial"/>
      <w:b/>
      <w:kern w:val="24"/>
      <w:sz w:val="22"/>
      <w:lang w:eastAsia="en-US"/>
    </w:rPr>
  </w:style>
  <w:style w:type="character" w:customStyle="1" w:styleId="FootnoteTextChar">
    <w:name w:val="Footnote Text Char"/>
    <w:link w:val="FootnoteText"/>
    <w:uiPriority w:val="99"/>
    <w:semiHidden/>
    <w:rsid w:val="00E95261"/>
    <w:rPr>
      <w:kern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kern w:val="24"/>
      <w:sz w:val="24"/>
      <w:lang w:eastAsia="en-U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link w:val="Heading2Char"/>
    <w:qFormat/>
    <w:pPr>
      <w:keepNext/>
      <w:outlineLvl w:val="1"/>
    </w:pPr>
    <w:rPr>
      <w:rFonts w:ascii="Arial" w:hAnsi="Arial"/>
      <w:b/>
      <w:sz w:val="22"/>
    </w:rPr>
  </w:style>
  <w:style w:type="paragraph" w:styleId="Heading3">
    <w:name w:val="heading 3"/>
    <w:basedOn w:val="Normal"/>
    <w:next w:val="Normal"/>
    <w:qFormat/>
    <w:pPr>
      <w:keepNext/>
      <w:ind w:right="209"/>
      <w:outlineLvl w:val="2"/>
    </w:pPr>
    <w:rPr>
      <w:b/>
      <w:kern w:val="0"/>
    </w:rPr>
  </w:style>
  <w:style w:type="paragraph" w:styleId="Heading4">
    <w:name w:val="heading 4"/>
    <w:basedOn w:val="Normal"/>
    <w:next w:val="Normal"/>
    <w:qFormat/>
    <w:pPr>
      <w:keepNext/>
      <w:ind w:right="2272"/>
      <w:outlineLvl w:val="3"/>
    </w:pPr>
    <w:rPr>
      <w:rFonts w:ascii="Arial" w:hAnsi="Arial"/>
      <w:b/>
      <w:kern w:val="0"/>
      <w:sz w:val="22"/>
    </w:rPr>
  </w:style>
  <w:style w:type="paragraph" w:styleId="Heading5">
    <w:name w:val="heading 5"/>
    <w:basedOn w:val="Normal"/>
    <w:next w:val="Normal"/>
    <w:qFormat/>
    <w:pPr>
      <w:keepNext/>
      <w:jc w:val="left"/>
      <w:outlineLvl w:val="4"/>
    </w:pPr>
    <w:rPr>
      <w:rFonts w:ascii="Arial" w:hAnsi="Arial"/>
      <w:kern w:val="0"/>
      <w:sz w:val="22"/>
    </w:rPr>
  </w:style>
  <w:style w:type="paragraph" w:styleId="Heading6">
    <w:name w:val="heading 6"/>
    <w:basedOn w:val="Normal"/>
    <w:next w:val="Normal"/>
    <w:qFormat/>
    <w:pPr>
      <w:keepNext/>
      <w:ind w:right="2223"/>
      <w:outlineLvl w:val="5"/>
    </w:pPr>
    <w:rPr>
      <w:rFonts w:ascii="Arial" w:hAnsi="Arial"/>
      <w:b/>
      <w:kern w:val="0"/>
      <w:sz w:val="30"/>
    </w:rPr>
  </w:style>
  <w:style w:type="paragraph" w:styleId="Heading7">
    <w:name w:val="heading 7"/>
    <w:basedOn w:val="Normal"/>
    <w:next w:val="Normal"/>
    <w:qFormat/>
    <w:pPr>
      <w:keepNext/>
      <w:ind w:right="2272"/>
      <w:outlineLvl w:val="6"/>
    </w:pPr>
    <w:rPr>
      <w:rFonts w:ascii="Arial" w:hAnsi="Arial"/>
      <w:b/>
      <w:kern w:val="0"/>
    </w:rPr>
  </w:style>
  <w:style w:type="paragraph" w:styleId="Heading8">
    <w:name w:val="heading 8"/>
    <w:basedOn w:val="Normal"/>
    <w:next w:val="Normal"/>
    <w:qFormat/>
    <w:pPr>
      <w:keepNext/>
      <w:ind w:left="1080" w:hanging="1080"/>
      <w:outlineLvl w:val="7"/>
    </w:pPr>
    <w:rPr>
      <w:b/>
      <w:i/>
    </w:rPr>
  </w:style>
  <w:style w:type="paragraph" w:styleId="Heading9">
    <w:name w:val="heading 9"/>
    <w:basedOn w:val="Normal"/>
    <w:next w:val="Normal"/>
    <w:qFormat/>
    <w:pPr>
      <w:keepNext/>
      <w:ind w:right="2223"/>
      <w:jc w:val="center"/>
      <w:outlineLvl w:val="8"/>
    </w:pPr>
    <w:rPr>
      <w:rFonts w:ascii="Arial" w:hAnsi="Arial"/>
      <w:b/>
      <w:kern w:val="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pPr>
      <w:tabs>
        <w:tab w:val="left" w:pos="284"/>
      </w:tabs>
      <w:ind w:left="900" w:right="522" w:hanging="900"/>
    </w:pPr>
    <w:rPr>
      <w:rFonts w:ascii="Arial" w:hAnsi="Arial"/>
    </w:rPr>
  </w:style>
  <w:style w:type="paragraph" w:styleId="BodyText3">
    <w:name w:val="Body Text 3"/>
    <w:basedOn w:val="Normal"/>
    <w:pPr>
      <w:tabs>
        <w:tab w:val="left" w:pos="7230"/>
      </w:tabs>
      <w:ind w:right="2223"/>
    </w:pPr>
    <w:rPr>
      <w:rFonts w:ascii="Arial" w:hAnsi="Arial"/>
      <w:kern w:val="0"/>
    </w:rPr>
  </w:style>
  <w:style w:type="paragraph" w:styleId="BodyText">
    <w:name w:val="Body Text"/>
    <w:basedOn w:val="Normal"/>
    <w:pPr>
      <w:ind w:right="209"/>
    </w:pPr>
    <w:rPr>
      <w:rFonts w:ascii="Arial" w:hAnsi="Arial"/>
      <w:kern w:val="0"/>
    </w:rPr>
  </w:style>
  <w:style w:type="paragraph" w:styleId="BodyTextIndent">
    <w:name w:val="Body Text Indent"/>
    <w:basedOn w:val="Normal"/>
    <w:pPr>
      <w:ind w:left="709" w:hanging="709"/>
      <w:jc w:val="left"/>
    </w:pPr>
    <w:rPr>
      <w:snapToGrid w:val="0"/>
      <w:color w:val="000000"/>
      <w:kern w:val="0"/>
      <w:sz w:val="23"/>
      <w:lang w:val="en-US"/>
    </w:rPr>
  </w:style>
  <w:style w:type="paragraph" w:styleId="Header">
    <w:name w:val="header"/>
    <w:basedOn w:val="Normal"/>
    <w:pPr>
      <w:tabs>
        <w:tab w:val="center" w:pos="4320"/>
        <w:tab w:val="right" w:pos="8640"/>
      </w:tabs>
      <w:jc w:val="left"/>
    </w:pPr>
    <w:rPr>
      <w:kern w:val="0"/>
    </w:rPr>
  </w:style>
  <w:style w:type="paragraph" w:styleId="MessageHeader">
    <w:name w:val="Message Header"/>
    <w:basedOn w:val="BodyText"/>
    <w:pPr>
      <w:keepLines/>
      <w:tabs>
        <w:tab w:val="left" w:pos="3600"/>
        <w:tab w:val="left" w:pos="4680"/>
      </w:tabs>
      <w:spacing w:after="240"/>
      <w:ind w:left="1080" w:right="2880" w:hanging="1080"/>
      <w:jc w:val="left"/>
    </w:pPr>
    <w:rPr>
      <w:sz w:val="20"/>
      <w:lang w:val="en-US"/>
    </w:rPr>
  </w:style>
  <w:style w:type="paragraph" w:styleId="BodyText2">
    <w:name w:val="Body Text 2"/>
    <w:basedOn w:val="Normal"/>
    <w:pPr>
      <w:ind w:right="2272"/>
    </w:pPr>
    <w:rPr>
      <w:rFonts w:ascii="Arial" w:hAnsi="Arial"/>
      <w:kern w:val="0"/>
      <w:sz w:val="22"/>
    </w:rPr>
  </w:style>
  <w:style w:type="character" w:styleId="Hyperlink">
    <w:name w:val="Hyperlink"/>
    <w:rPr>
      <w:color w:val="0000FF"/>
      <w:u w:val="single"/>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tabs>
        <w:tab w:val="right" w:leader="dot" w:pos="9017"/>
      </w:tabs>
      <w:ind w:left="709"/>
    </w:pPr>
    <w:rPr>
      <w:rFonts w:ascii="Arial" w:hAnsi="Arial"/>
      <w:noProof/>
    </w:r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odyTextIndent2">
    <w:name w:val="Body Text Indent 2"/>
    <w:basedOn w:val="Normal"/>
    <w:pPr>
      <w:tabs>
        <w:tab w:val="left" w:pos="426"/>
        <w:tab w:val="left" w:pos="1134"/>
      </w:tabs>
      <w:ind w:left="1134" w:hanging="992"/>
    </w:pPr>
    <w:rPr>
      <w:rFonts w:ascii="Arial" w:hAnsi="Arial"/>
      <w:sz w:val="22"/>
    </w:rPr>
  </w:style>
  <w:style w:type="paragraph" w:styleId="BodyTextIndent3">
    <w:name w:val="Body Text Indent 3"/>
    <w:basedOn w:val="Normal"/>
    <w:pPr>
      <w:ind w:left="284" w:hanging="284"/>
    </w:pPr>
    <w:rPr>
      <w:sz w:val="22"/>
    </w:rPr>
  </w:style>
  <w:style w:type="table" w:styleId="TableGrid">
    <w:name w:val="Table Grid"/>
    <w:basedOn w:val="TableNormal"/>
    <w:rsid w:val="008242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rsid w:val="004F65D2"/>
    <w:rPr>
      <w:vertAlign w:val="superscript"/>
    </w:rPr>
  </w:style>
  <w:style w:type="paragraph" w:styleId="FootnoteText">
    <w:name w:val="footnote text"/>
    <w:basedOn w:val="Normal"/>
    <w:link w:val="FootnoteTextChar"/>
    <w:uiPriority w:val="99"/>
    <w:semiHidden/>
    <w:rsid w:val="00CC627C"/>
    <w:rPr>
      <w:sz w:val="20"/>
    </w:rPr>
  </w:style>
  <w:style w:type="paragraph" w:styleId="BalloonText">
    <w:name w:val="Balloon Text"/>
    <w:basedOn w:val="Normal"/>
    <w:semiHidden/>
    <w:rsid w:val="00E74926"/>
    <w:rPr>
      <w:rFonts w:ascii="Tahoma" w:hAnsi="Tahoma" w:cs="Tahoma"/>
      <w:sz w:val="16"/>
      <w:szCs w:val="16"/>
    </w:rPr>
  </w:style>
  <w:style w:type="paragraph" w:styleId="NormalWeb">
    <w:name w:val="Normal (Web)"/>
    <w:basedOn w:val="Normal"/>
    <w:rsid w:val="00A72777"/>
    <w:pPr>
      <w:spacing w:before="100" w:beforeAutospacing="1" w:after="100" w:afterAutospacing="1" w:line="360" w:lineRule="auto"/>
    </w:pPr>
    <w:rPr>
      <w:kern w:val="0"/>
      <w:szCs w:val="24"/>
      <w:lang w:eastAsia="en-GB"/>
    </w:rPr>
  </w:style>
  <w:style w:type="paragraph" w:styleId="Revision">
    <w:name w:val="Revision"/>
    <w:hidden/>
    <w:uiPriority w:val="99"/>
    <w:semiHidden/>
    <w:rsid w:val="00C046FB"/>
    <w:rPr>
      <w:kern w:val="24"/>
      <w:sz w:val="24"/>
      <w:lang w:eastAsia="en-US"/>
    </w:rPr>
  </w:style>
  <w:style w:type="character" w:customStyle="1" w:styleId="FooterChar">
    <w:name w:val="Footer Char"/>
    <w:link w:val="Footer"/>
    <w:uiPriority w:val="99"/>
    <w:rsid w:val="00022CD1"/>
    <w:rPr>
      <w:kern w:val="24"/>
      <w:sz w:val="24"/>
      <w:lang w:eastAsia="en-US"/>
    </w:rPr>
  </w:style>
  <w:style w:type="paragraph" w:styleId="ListNumber3">
    <w:name w:val="List Number 3"/>
    <w:basedOn w:val="Normal"/>
    <w:rsid w:val="00B17E33"/>
    <w:pPr>
      <w:numPr>
        <w:numId w:val="17"/>
      </w:numPr>
    </w:pPr>
  </w:style>
  <w:style w:type="paragraph" w:styleId="ListParagraph">
    <w:name w:val="List Paragraph"/>
    <w:basedOn w:val="Normal"/>
    <w:uiPriority w:val="34"/>
    <w:qFormat/>
    <w:rsid w:val="00C654AA"/>
    <w:pPr>
      <w:spacing w:after="200" w:line="276" w:lineRule="auto"/>
      <w:ind w:left="720"/>
      <w:contextualSpacing/>
      <w:jc w:val="left"/>
    </w:pPr>
    <w:rPr>
      <w:rFonts w:ascii="Calibri" w:hAnsi="Calibri"/>
      <w:kern w:val="0"/>
      <w:sz w:val="22"/>
      <w:szCs w:val="22"/>
      <w:lang w:eastAsia="en-GB"/>
    </w:rPr>
  </w:style>
  <w:style w:type="paragraph" w:styleId="NoSpacing">
    <w:name w:val="No Spacing"/>
    <w:uiPriority w:val="1"/>
    <w:qFormat/>
    <w:rsid w:val="00C654AA"/>
    <w:pPr>
      <w:jc w:val="both"/>
    </w:pPr>
    <w:rPr>
      <w:kern w:val="24"/>
      <w:sz w:val="24"/>
      <w:lang w:eastAsia="en-US"/>
    </w:rPr>
  </w:style>
  <w:style w:type="character" w:styleId="CommentReference">
    <w:name w:val="annotation reference"/>
    <w:uiPriority w:val="99"/>
    <w:semiHidden/>
    <w:unhideWhenUsed/>
    <w:rsid w:val="0027478B"/>
    <w:rPr>
      <w:sz w:val="16"/>
      <w:szCs w:val="16"/>
    </w:rPr>
  </w:style>
  <w:style w:type="paragraph" w:styleId="CommentText">
    <w:name w:val="annotation text"/>
    <w:basedOn w:val="Normal"/>
    <w:link w:val="CommentTextChar"/>
    <w:uiPriority w:val="99"/>
    <w:semiHidden/>
    <w:unhideWhenUsed/>
    <w:rsid w:val="0027478B"/>
    <w:rPr>
      <w:sz w:val="20"/>
    </w:rPr>
  </w:style>
  <w:style w:type="character" w:customStyle="1" w:styleId="CommentTextChar">
    <w:name w:val="Comment Text Char"/>
    <w:link w:val="CommentText"/>
    <w:uiPriority w:val="99"/>
    <w:semiHidden/>
    <w:rsid w:val="0027478B"/>
    <w:rPr>
      <w:kern w:val="24"/>
      <w:lang w:val="en-GB"/>
    </w:rPr>
  </w:style>
  <w:style w:type="paragraph" w:styleId="CommentSubject">
    <w:name w:val="annotation subject"/>
    <w:basedOn w:val="CommentText"/>
    <w:next w:val="CommentText"/>
    <w:link w:val="CommentSubjectChar"/>
    <w:uiPriority w:val="99"/>
    <w:semiHidden/>
    <w:unhideWhenUsed/>
    <w:rsid w:val="0027478B"/>
    <w:rPr>
      <w:b/>
      <w:bCs/>
    </w:rPr>
  </w:style>
  <w:style w:type="character" w:customStyle="1" w:styleId="CommentSubjectChar">
    <w:name w:val="Comment Subject Char"/>
    <w:link w:val="CommentSubject"/>
    <w:uiPriority w:val="99"/>
    <w:semiHidden/>
    <w:rsid w:val="0027478B"/>
    <w:rPr>
      <w:b/>
      <w:bCs/>
      <w:kern w:val="24"/>
      <w:lang w:val="en-GB"/>
    </w:rPr>
  </w:style>
  <w:style w:type="paragraph" w:customStyle="1" w:styleId="list0020paragraph">
    <w:name w:val="list_0020paragraph"/>
    <w:basedOn w:val="Normal"/>
    <w:rsid w:val="002D4937"/>
    <w:pPr>
      <w:spacing w:before="100" w:beforeAutospacing="1" w:after="100" w:afterAutospacing="1"/>
      <w:jc w:val="left"/>
    </w:pPr>
    <w:rPr>
      <w:kern w:val="0"/>
      <w:szCs w:val="24"/>
      <w:lang w:val="en-US"/>
    </w:rPr>
  </w:style>
  <w:style w:type="character" w:customStyle="1" w:styleId="list0020paragraphchar">
    <w:name w:val="list_0020paragraph__char"/>
    <w:basedOn w:val="DefaultParagraphFont"/>
    <w:rsid w:val="002D4937"/>
  </w:style>
  <w:style w:type="paragraph" w:customStyle="1" w:styleId="Default">
    <w:name w:val="Default"/>
    <w:rsid w:val="0027146B"/>
    <w:pPr>
      <w:autoSpaceDE w:val="0"/>
      <w:autoSpaceDN w:val="0"/>
      <w:adjustRightInd w:val="0"/>
    </w:pPr>
    <w:rPr>
      <w:rFonts w:eastAsia="Calibri"/>
      <w:color w:val="000000"/>
      <w:sz w:val="24"/>
      <w:szCs w:val="24"/>
      <w:lang w:eastAsia="en-US"/>
    </w:rPr>
  </w:style>
  <w:style w:type="character" w:customStyle="1" w:styleId="Heading2Char">
    <w:name w:val="Heading 2 Char"/>
    <w:basedOn w:val="DefaultParagraphFont"/>
    <w:link w:val="Heading2"/>
    <w:rsid w:val="002157F8"/>
    <w:rPr>
      <w:rFonts w:ascii="Arial" w:hAnsi="Arial"/>
      <w:b/>
      <w:kern w:val="24"/>
      <w:sz w:val="22"/>
      <w:lang w:eastAsia="en-US"/>
    </w:rPr>
  </w:style>
  <w:style w:type="character" w:customStyle="1" w:styleId="FootnoteTextChar">
    <w:name w:val="Footnote Text Char"/>
    <w:link w:val="FootnoteText"/>
    <w:uiPriority w:val="99"/>
    <w:semiHidden/>
    <w:rsid w:val="00E95261"/>
    <w:rPr>
      <w:kern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982028">
      <w:bodyDiv w:val="1"/>
      <w:marLeft w:val="0"/>
      <w:marRight w:val="0"/>
      <w:marTop w:val="0"/>
      <w:marBottom w:val="0"/>
      <w:divBdr>
        <w:top w:val="none" w:sz="0" w:space="0" w:color="auto"/>
        <w:left w:val="none" w:sz="0" w:space="0" w:color="auto"/>
        <w:bottom w:val="none" w:sz="0" w:space="0" w:color="auto"/>
        <w:right w:val="none" w:sz="0" w:space="0" w:color="auto"/>
      </w:divBdr>
    </w:div>
    <w:div w:id="408234575">
      <w:bodyDiv w:val="1"/>
      <w:marLeft w:val="0"/>
      <w:marRight w:val="0"/>
      <w:marTop w:val="0"/>
      <w:marBottom w:val="0"/>
      <w:divBdr>
        <w:top w:val="none" w:sz="0" w:space="0" w:color="auto"/>
        <w:left w:val="none" w:sz="0" w:space="0" w:color="auto"/>
        <w:bottom w:val="none" w:sz="0" w:space="0" w:color="auto"/>
        <w:right w:val="none" w:sz="0" w:space="0" w:color="auto"/>
      </w:divBdr>
    </w:div>
    <w:div w:id="801073410">
      <w:bodyDiv w:val="1"/>
      <w:marLeft w:val="0"/>
      <w:marRight w:val="0"/>
      <w:marTop w:val="0"/>
      <w:marBottom w:val="0"/>
      <w:divBdr>
        <w:top w:val="none" w:sz="0" w:space="0" w:color="auto"/>
        <w:left w:val="none" w:sz="0" w:space="0" w:color="auto"/>
        <w:bottom w:val="none" w:sz="0" w:space="0" w:color="auto"/>
        <w:right w:val="none" w:sz="0" w:space="0" w:color="auto"/>
      </w:divBdr>
    </w:div>
    <w:div w:id="936327667">
      <w:bodyDiv w:val="1"/>
      <w:marLeft w:val="0"/>
      <w:marRight w:val="0"/>
      <w:marTop w:val="0"/>
      <w:marBottom w:val="0"/>
      <w:divBdr>
        <w:top w:val="none" w:sz="0" w:space="0" w:color="auto"/>
        <w:left w:val="none" w:sz="0" w:space="0" w:color="auto"/>
        <w:bottom w:val="none" w:sz="0" w:space="0" w:color="auto"/>
        <w:right w:val="none" w:sz="0" w:space="0" w:color="auto"/>
      </w:divBdr>
    </w:div>
    <w:div w:id="1346009599">
      <w:bodyDiv w:val="1"/>
      <w:marLeft w:val="0"/>
      <w:marRight w:val="0"/>
      <w:marTop w:val="0"/>
      <w:marBottom w:val="0"/>
      <w:divBdr>
        <w:top w:val="none" w:sz="0" w:space="0" w:color="auto"/>
        <w:left w:val="none" w:sz="0" w:space="0" w:color="auto"/>
        <w:bottom w:val="none" w:sz="0" w:space="0" w:color="auto"/>
        <w:right w:val="none" w:sz="0" w:space="0" w:color="auto"/>
      </w:divBdr>
    </w:div>
    <w:div w:id="1696035181">
      <w:bodyDiv w:val="1"/>
      <w:marLeft w:val="0"/>
      <w:marRight w:val="0"/>
      <w:marTop w:val="0"/>
      <w:marBottom w:val="0"/>
      <w:divBdr>
        <w:top w:val="none" w:sz="0" w:space="0" w:color="auto"/>
        <w:left w:val="none" w:sz="0" w:space="0" w:color="auto"/>
        <w:bottom w:val="none" w:sz="0" w:space="0" w:color="auto"/>
        <w:right w:val="none" w:sz="0" w:space="0" w:color="auto"/>
      </w:divBdr>
    </w:div>
    <w:div w:id="1903448251">
      <w:bodyDiv w:val="1"/>
      <w:marLeft w:val="0"/>
      <w:marRight w:val="0"/>
      <w:marTop w:val="0"/>
      <w:marBottom w:val="0"/>
      <w:divBdr>
        <w:top w:val="none" w:sz="0" w:space="0" w:color="auto"/>
        <w:left w:val="none" w:sz="0" w:space="0" w:color="auto"/>
        <w:bottom w:val="none" w:sz="0" w:space="0" w:color="auto"/>
        <w:right w:val="none" w:sz="0" w:space="0" w:color="auto"/>
      </w:divBdr>
    </w:div>
    <w:div w:id="1932008868">
      <w:bodyDiv w:val="1"/>
      <w:marLeft w:val="0"/>
      <w:marRight w:val="0"/>
      <w:marTop w:val="0"/>
      <w:marBottom w:val="0"/>
      <w:divBdr>
        <w:top w:val="none" w:sz="0" w:space="0" w:color="auto"/>
        <w:left w:val="none" w:sz="0" w:space="0" w:color="auto"/>
        <w:bottom w:val="none" w:sz="0" w:space="0" w:color="auto"/>
        <w:right w:val="none" w:sz="0" w:space="0" w:color="auto"/>
      </w:divBdr>
    </w:div>
    <w:div w:id="193674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ED8AB-29B0-4737-8D51-6FEC51AA6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29</Pages>
  <Words>8445</Words>
  <Characters>45273</Characters>
  <Application>Microsoft Office Word</Application>
  <DocSecurity>0</DocSecurity>
  <Lines>377</Lines>
  <Paragraphs>107</Paragraphs>
  <ScaleCrop>false</ScaleCrop>
  <HeadingPairs>
    <vt:vector size="2" baseType="variant">
      <vt:variant>
        <vt:lpstr>Title</vt:lpstr>
      </vt:variant>
      <vt:variant>
        <vt:i4>1</vt:i4>
      </vt:variant>
    </vt:vector>
  </HeadingPairs>
  <TitlesOfParts>
    <vt:vector size="1" baseType="lpstr">
      <vt:lpstr/>
    </vt:vector>
  </TitlesOfParts>
  <Company>Malta Financial Services Authority</Company>
  <LinksUpToDate>false</LinksUpToDate>
  <CharactersWithSpaces>53611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FARRUGIA</dc:creator>
  <cp:lastModifiedBy>Isabelle Agius</cp:lastModifiedBy>
  <cp:revision>4</cp:revision>
  <cp:lastPrinted>2016-09-20T12:19:00Z</cp:lastPrinted>
  <dcterms:created xsi:type="dcterms:W3CDTF">2016-09-20T08:23:00Z</dcterms:created>
  <dcterms:modified xsi:type="dcterms:W3CDTF">2016-09-28T08:12:00Z</dcterms:modified>
</cp:coreProperties>
</file>